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17E6585C" w:rsidR="00815B8B" w:rsidRPr="008014F4"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TT0015</w:t>
      </w:r>
      <w:r w:rsidR="008014F4">
        <w:rPr>
          <w:rFonts w:ascii="Verdana" w:hAnsi="Verdana"/>
          <w:b/>
          <w:sz w:val="20"/>
          <w:szCs w:val="20"/>
          <w:lang w:val="en-US"/>
        </w:rPr>
        <w:t>7</w:t>
      </w:r>
      <w:r w:rsidR="008014F4">
        <w:rPr>
          <w:rFonts w:ascii="Verdana" w:hAnsi="Verdana"/>
          <w:b/>
          <w:sz w:val="20"/>
          <w:szCs w:val="20"/>
          <w:lang w:val="bg-BG"/>
        </w:rPr>
        <w:t>5</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6EC21F4A"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511D1C">
        <w:rPr>
          <w:rFonts w:ascii="Verdana" w:hAnsi="Verdana"/>
          <w:b/>
          <w:sz w:val="20"/>
          <w:szCs w:val="20"/>
          <w:lang w:val="bg-BG"/>
        </w:rPr>
        <w:t>Сервизно обслужване на леки и лекотоварни автомобили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03E6398E" w:rsidR="00815B8B" w:rsidRPr="00815B8B" w:rsidRDefault="00952D9D" w:rsidP="009917C4">
      <w:pPr>
        <w:keepLines/>
        <w:spacing w:after="240"/>
        <w:ind w:left="142"/>
        <w:jc w:val="both"/>
        <w:rPr>
          <w:rFonts w:ascii="Verdana" w:hAnsi="Verdana"/>
          <w:b/>
          <w:sz w:val="20"/>
          <w:szCs w:val="20"/>
          <w:lang w:val="bg-BG"/>
        </w:rPr>
      </w:pPr>
      <w:r w:rsidRPr="00952D9D">
        <w:rPr>
          <w:rFonts w:ascii="Verdana" w:hAnsi="Verdana"/>
          <w:b/>
          <w:sz w:val="20"/>
          <w:szCs w:val="20"/>
          <w:lang w:val="bg-BG"/>
        </w:rPr>
        <w:t>„</w:t>
      </w:r>
      <w:r w:rsidR="00511D1C">
        <w:rPr>
          <w:rFonts w:ascii="Verdana" w:hAnsi="Verdana"/>
          <w:b/>
          <w:sz w:val="20"/>
          <w:szCs w:val="20"/>
          <w:lang w:val="bg-BG"/>
        </w:rPr>
        <w:t>Сервизно обслужване на леки и лекотоварни автомобили“</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4168670"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75313E25" w:rsidR="00815B8B" w:rsidRPr="00815B8B" w:rsidRDefault="00815B8B"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54D8D1CD" w14:textId="51A838DB" w:rsidR="00815B8B" w:rsidRPr="00815B8B" w:rsidRDefault="00815B8B"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4F1B3F04" w:rsidR="00815B8B" w:rsidRPr="00310234" w:rsidRDefault="00815B8B"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952D9D" w:rsidRPr="00952D9D">
        <w:rPr>
          <w:rFonts w:ascii="Verdana" w:hAnsi="Verdana" w:cs="Arial"/>
          <w:b/>
          <w:sz w:val="20"/>
          <w:szCs w:val="20"/>
          <w:lang w:val="bg-BG"/>
        </w:rPr>
        <w:t>„</w:t>
      </w:r>
      <w:r w:rsidR="00996CED">
        <w:rPr>
          <w:rFonts w:ascii="Verdana" w:hAnsi="Verdana"/>
          <w:b/>
          <w:sz w:val="20"/>
          <w:szCs w:val="20"/>
          <w:lang w:val="bg-BG"/>
        </w:rPr>
        <w:t>Сервизно обслужване на леки и лекотоварни автомобили“</w:t>
      </w:r>
    </w:p>
    <w:p w14:paraId="6BCCBADA" w14:textId="77777777" w:rsidR="00310234" w:rsidRPr="005F0A57" w:rsidRDefault="00310234" w:rsidP="00310234">
      <w:pPr>
        <w:numPr>
          <w:ilvl w:val="1"/>
          <w:numId w:val="15"/>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59E34F61" w:rsidR="00310234" w:rsidRPr="005F0A57" w:rsidRDefault="00310234" w:rsidP="00310234">
      <w:pPr>
        <w:numPr>
          <w:ilvl w:val="2"/>
          <w:numId w:val="15"/>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Сервизно</w:t>
      </w:r>
      <w:r>
        <w:rPr>
          <w:rFonts w:ascii="Verdana" w:hAnsi="Verdana" w:cs="Verdana"/>
          <w:sz w:val="20"/>
          <w:szCs w:val="20"/>
          <w:lang w:val="bg-BG"/>
        </w:rPr>
        <w:t xml:space="preserve"> обслужване на автомобили марка</w:t>
      </w:r>
      <w:r w:rsidR="002A2DFC">
        <w:rPr>
          <w:rFonts w:ascii="Verdana" w:hAnsi="Verdana" w:cs="Verdana"/>
          <w:sz w:val="20"/>
          <w:szCs w:val="20"/>
          <w:lang w:val="bg-BG"/>
        </w:rPr>
        <w:t xml:space="preserve"> Пежо</w:t>
      </w:r>
      <w:r w:rsidRPr="005F0A57">
        <w:rPr>
          <w:rFonts w:ascii="Verdana" w:hAnsi="Verdana" w:cs="Verdana"/>
          <w:sz w:val="20"/>
          <w:szCs w:val="20"/>
          <w:lang w:val="bg-BG"/>
        </w:rPr>
        <w:t>.</w:t>
      </w:r>
    </w:p>
    <w:p w14:paraId="7139DA82" w14:textId="01C7C67D" w:rsidR="00310234" w:rsidRDefault="00310234" w:rsidP="00310234">
      <w:pPr>
        <w:numPr>
          <w:ilvl w:val="2"/>
          <w:numId w:val="15"/>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 Сервизно обслужване на автомобили марка</w:t>
      </w:r>
      <w:r w:rsidR="00241D79">
        <w:rPr>
          <w:rFonts w:ascii="Verdana" w:hAnsi="Verdana" w:cs="Verdana"/>
          <w:sz w:val="20"/>
          <w:szCs w:val="20"/>
          <w:lang w:val="bg-BG"/>
        </w:rPr>
        <w:t xml:space="preserve"> Форд</w:t>
      </w:r>
      <w:r w:rsidRPr="005F0A57">
        <w:rPr>
          <w:rFonts w:ascii="Verdana" w:hAnsi="Verdana" w:cs="Verdana"/>
          <w:sz w:val="20"/>
          <w:szCs w:val="20"/>
          <w:lang w:val="bg-BG"/>
        </w:rPr>
        <w:t>.</w:t>
      </w:r>
    </w:p>
    <w:p w14:paraId="1443F42B" w14:textId="31A58DDF" w:rsidR="00241D79" w:rsidRDefault="00241D79" w:rsidP="00241D79">
      <w:pPr>
        <w:numPr>
          <w:ilvl w:val="2"/>
          <w:numId w:val="15"/>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 </w:t>
      </w:r>
      <w:r w:rsidRPr="005F0A57">
        <w:rPr>
          <w:rFonts w:ascii="Verdana" w:hAnsi="Verdana" w:cs="Verdana"/>
          <w:sz w:val="20"/>
          <w:szCs w:val="20"/>
          <w:lang w:val="bg-BG"/>
        </w:rPr>
        <w:t>Сервизно обслужване на автомобили марка</w:t>
      </w:r>
      <w:r>
        <w:rPr>
          <w:rFonts w:ascii="Verdana" w:hAnsi="Verdana" w:cs="Verdana"/>
          <w:sz w:val="20"/>
          <w:szCs w:val="20"/>
          <w:lang w:val="bg-BG"/>
        </w:rPr>
        <w:t xml:space="preserve"> Рено и Дачия</w:t>
      </w:r>
      <w:r w:rsidRPr="005F0A57">
        <w:rPr>
          <w:rFonts w:ascii="Verdana" w:hAnsi="Verdana" w:cs="Verdana"/>
          <w:sz w:val="20"/>
          <w:szCs w:val="20"/>
          <w:lang w:val="bg-BG"/>
        </w:rPr>
        <w:t>.</w:t>
      </w:r>
    </w:p>
    <w:p w14:paraId="1DE19956" w14:textId="28F86B1F" w:rsidR="00537996" w:rsidRPr="00755FB6" w:rsidRDefault="00B50A40" w:rsidP="00537996">
      <w:pPr>
        <w:numPr>
          <w:ilvl w:val="2"/>
          <w:numId w:val="15"/>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4</w:t>
      </w:r>
      <w:r w:rsidR="00537996">
        <w:rPr>
          <w:rFonts w:ascii="Verdana" w:hAnsi="Verdana" w:cs="Verdana"/>
          <w:sz w:val="20"/>
          <w:szCs w:val="20"/>
          <w:lang w:val="bg-BG"/>
        </w:rPr>
        <w:t xml:space="preserve"> - </w:t>
      </w:r>
      <w:r w:rsidR="00537996" w:rsidRPr="005F0A57">
        <w:rPr>
          <w:rFonts w:ascii="Verdana" w:hAnsi="Verdana" w:cs="Verdana"/>
          <w:sz w:val="20"/>
          <w:szCs w:val="20"/>
          <w:lang w:val="bg-BG"/>
        </w:rPr>
        <w:t>Сервизно обслужване на автомобили марка</w:t>
      </w:r>
      <w:r w:rsidR="00537996">
        <w:rPr>
          <w:rFonts w:ascii="Verdana" w:hAnsi="Verdana" w:cs="Verdana"/>
          <w:sz w:val="20"/>
          <w:szCs w:val="20"/>
          <w:lang w:val="bg-BG"/>
        </w:rPr>
        <w:t xml:space="preserve"> Тойота</w:t>
      </w:r>
      <w:r w:rsidR="00537996" w:rsidRPr="005F0A57">
        <w:rPr>
          <w:rFonts w:ascii="Verdana" w:hAnsi="Verdana" w:cs="Verdana"/>
          <w:sz w:val="20"/>
          <w:szCs w:val="20"/>
          <w:lang w:val="bg-BG"/>
        </w:rPr>
        <w:t>.</w:t>
      </w:r>
    </w:p>
    <w:p w14:paraId="4DFFEF28" w14:textId="77777777" w:rsidR="00755FB6" w:rsidRPr="00755FB6" w:rsidRDefault="00755FB6" w:rsidP="00755FB6">
      <w:pPr>
        <w:pStyle w:val="ListParagraph"/>
        <w:numPr>
          <w:ilvl w:val="1"/>
          <w:numId w:val="15"/>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52167BE1" w14:textId="77777777" w:rsidR="00755FB6" w:rsidRDefault="00755FB6" w:rsidP="00755FB6">
      <w:pPr>
        <w:spacing w:before="120" w:after="120"/>
        <w:ind w:left="2136"/>
        <w:jc w:val="both"/>
        <w:rPr>
          <w:rFonts w:ascii="Verdana" w:hAnsi="Verdana" w:cs="Verdana"/>
          <w:sz w:val="20"/>
          <w:szCs w:val="20"/>
          <w:lang w:val="bg-BG"/>
        </w:rPr>
      </w:pP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755FB6">
      <w:pPr>
        <w:numPr>
          <w:ilvl w:val="0"/>
          <w:numId w:val="15"/>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7AD87126" w:rsidR="00755FB6" w:rsidRPr="005F0A57" w:rsidRDefault="00755FB6" w:rsidP="00755FB6">
      <w:pPr>
        <w:numPr>
          <w:ilvl w:val="1"/>
          <w:numId w:val="15"/>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Pr>
          <w:rFonts w:ascii="Verdana" w:hAnsi="Verdana"/>
          <w:spacing w:val="-5"/>
          <w:sz w:val="20"/>
          <w:szCs w:val="20"/>
          <w:lang w:val="en-US"/>
        </w:rPr>
        <w:t>15</w:t>
      </w:r>
      <w:r w:rsidRPr="005F0A57">
        <w:rPr>
          <w:rFonts w:ascii="Verdana" w:hAnsi="Verdana"/>
          <w:spacing w:val="-5"/>
          <w:sz w:val="20"/>
          <w:szCs w:val="20"/>
          <w:lang w:val="bg-BG"/>
        </w:rPr>
        <w:t xml:space="preserve"> 000.00 лв. без ДДС.</w:t>
      </w:r>
    </w:p>
    <w:p w14:paraId="3E6DFD7D" w14:textId="5C79B3B1" w:rsidR="00755FB6" w:rsidRPr="0045750B" w:rsidRDefault="00755FB6" w:rsidP="00755FB6">
      <w:pPr>
        <w:numPr>
          <w:ilvl w:val="1"/>
          <w:numId w:val="15"/>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45750B">
        <w:rPr>
          <w:rFonts w:ascii="Verdana" w:hAnsi="Verdana"/>
          <w:spacing w:val="-5"/>
          <w:sz w:val="20"/>
          <w:szCs w:val="20"/>
          <w:lang w:val="en-US"/>
        </w:rPr>
        <w:t>3</w:t>
      </w:r>
      <w:r w:rsidRPr="005F0A57">
        <w:rPr>
          <w:rFonts w:ascii="Verdana" w:hAnsi="Verdana"/>
          <w:spacing w:val="-5"/>
          <w:sz w:val="20"/>
          <w:szCs w:val="20"/>
          <w:lang w:val="bg-BG"/>
        </w:rPr>
        <w:t>0 000.00 лв. без ДДС.</w:t>
      </w:r>
    </w:p>
    <w:p w14:paraId="6C5C0238" w14:textId="43EF74ED" w:rsidR="0045750B" w:rsidRPr="005F0A57" w:rsidRDefault="0045750B" w:rsidP="0045750B">
      <w:pPr>
        <w:numPr>
          <w:ilvl w:val="1"/>
          <w:numId w:val="15"/>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w:t>
      </w:r>
      <w:r>
        <w:rPr>
          <w:rFonts w:ascii="Verdana" w:hAnsi="Verdana"/>
          <w:spacing w:val="-5"/>
          <w:sz w:val="20"/>
          <w:szCs w:val="20"/>
          <w:lang w:val="en-US"/>
        </w:rPr>
        <w:t>3</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Pr>
          <w:rFonts w:ascii="Verdana" w:hAnsi="Verdana"/>
          <w:spacing w:val="-5"/>
          <w:sz w:val="20"/>
          <w:szCs w:val="20"/>
          <w:lang w:val="en-US"/>
        </w:rPr>
        <w:t>80</w:t>
      </w:r>
      <w:r w:rsidRPr="005F0A57">
        <w:rPr>
          <w:rFonts w:ascii="Verdana" w:hAnsi="Verdana"/>
          <w:spacing w:val="-5"/>
          <w:sz w:val="20"/>
          <w:szCs w:val="20"/>
          <w:lang w:val="bg-BG"/>
        </w:rPr>
        <w:t xml:space="preserve"> 000.00 лв. без ДДС.</w:t>
      </w:r>
    </w:p>
    <w:p w14:paraId="743732A9" w14:textId="546589F4" w:rsidR="0007479A" w:rsidRPr="005F0A57" w:rsidRDefault="0007479A" w:rsidP="0007479A">
      <w:pPr>
        <w:numPr>
          <w:ilvl w:val="1"/>
          <w:numId w:val="15"/>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w:t>
      </w:r>
      <w:r>
        <w:rPr>
          <w:rFonts w:ascii="Verdana" w:hAnsi="Verdana"/>
          <w:spacing w:val="-5"/>
          <w:sz w:val="20"/>
          <w:szCs w:val="20"/>
          <w:lang w:val="en-US"/>
        </w:rPr>
        <w:t>4</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Pr>
          <w:rFonts w:ascii="Verdana" w:hAnsi="Verdana"/>
          <w:spacing w:val="-5"/>
          <w:sz w:val="20"/>
          <w:szCs w:val="20"/>
          <w:lang w:val="en-US"/>
        </w:rPr>
        <w:t>70</w:t>
      </w:r>
      <w:r w:rsidRPr="005F0A57">
        <w:rPr>
          <w:rFonts w:ascii="Verdana" w:hAnsi="Verdana"/>
          <w:spacing w:val="-5"/>
          <w:sz w:val="20"/>
          <w:szCs w:val="20"/>
          <w:lang w:val="bg-BG"/>
        </w:rPr>
        <w:t xml:space="preserve"> 000.00 лв. без ДДС.</w:t>
      </w:r>
    </w:p>
    <w:p w14:paraId="151A71FA" w14:textId="77777777" w:rsidR="0045750B" w:rsidRPr="005F0A57" w:rsidRDefault="0045750B" w:rsidP="0007479A">
      <w:pPr>
        <w:spacing w:before="120" w:after="120"/>
        <w:ind w:left="2136"/>
        <w:jc w:val="both"/>
        <w:rPr>
          <w:rFonts w:ascii="Verdana" w:hAnsi="Verdana"/>
          <w:spacing w:val="-5"/>
          <w:sz w:val="20"/>
          <w:szCs w:val="20"/>
          <w:lang w:val="bg-BG"/>
        </w:rPr>
      </w:pPr>
    </w:p>
    <w:p w14:paraId="3A579DE9" w14:textId="0361CAFD" w:rsidR="00F42BB3" w:rsidRDefault="007F763D"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537996">
        <w:rPr>
          <w:rFonts w:ascii="Verdana" w:hAnsi="Verdana" w:cs="Arial"/>
          <w:sz w:val="20"/>
          <w:szCs w:val="20"/>
          <w:lang w:val="bg-BG"/>
        </w:rPr>
        <w:t>4</w:t>
      </w:r>
      <w:r w:rsidR="00815B8B" w:rsidRPr="00815B8B">
        <w:rPr>
          <w:rFonts w:ascii="Verdana" w:hAnsi="Verdana" w:cs="Arial"/>
          <w:sz w:val="20"/>
          <w:szCs w:val="20"/>
          <w:lang w:val="bg-BG"/>
        </w:rPr>
        <w:t>% (</w:t>
      </w:r>
      <w:r w:rsidR="00537996">
        <w:rPr>
          <w:rFonts w:ascii="Verdana" w:hAnsi="Verdana" w:cs="Arial"/>
          <w:sz w:val="20"/>
          <w:szCs w:val="20"/>
          <w:lang w:val="bg-BG"/>
        </w:rPr>
        <w:t xml:space="preserve">четири </w:t>
      </w:r>
      <w:r w:rsidR="00815B8B" w:rsidRPr="00815B8B">
        <w:rPr>
          <w:rFonts w:ascii="Verdana" w:hAnsi="Verdana" w:cs="Arial"/>
          <w:sz w:val="20"/>
          <w:szCs w:val="20"/>
          <w:lang w:val="bg-BG"/>
        </w:rPr>
        <w:t>процента) от стойността на договора</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E7489D">
      <w:pPr>
        <w:pStyle w:val="ListParagraph"/>
        <w:numPr>
          <w:ilvl w:val="1"/>
          <w:numId w:val="15"/>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E7489D">
      <w:pPr>
        <w:pStyle w:val="ListParagraph"/>
        <w:numPr>
          <w:ilvl w:val="2"/>
          <w:numId w:val="15"/>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E7489D">
      <w:pPr>
        <w:pStyle w:val="ListParagraph"/>
        <w:numPr>
          <w:ilvl w:val="3"/>
          <w:numId w:val="15"/>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lastRenderedPageBreak/>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E7489D">
      <w:pPr>
        <w:pStyle w:val="ListParagraph"/>
        <w:numPr>
          <w:ilvl w:val="3"/>
          <w:numId w:val="15"/>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E7489D">
      <w:pPr>
        <w:pStyle w:val="ListParagraph"/>
        <w:numPr>
          <w:ilvl w:val="2"/>
          <w:numId w:val="15"/>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E7489D">
      <w:pPr>
        <w:pStyle w:val="ListParagraph"/>
        <w:numPr>
          <w:ilvl w:val="2"/>
          <w:numId w:val="15"/>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E7489D">
      <w:pPr>
        <w:pStyle w:val="ListParagraph"/>
        <w:numPr>
          <w:ilvl w:val="1"/>
          <w:numId w:val="15"/>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E7489D">
      <w:pPr>
        <w:pStyle w:val="ListParagraph"/>
        <w:numPr>
          <w:ilvl w:val="2"/>
          <w:numId w:val="15"/>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E7489D">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E7489D">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E7489D">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E7489D">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E7489D">
      <w:pPr>
        <w:pStyle w:val="ListParagraph"/>
        <w:numPr>
          <w:ilvl w:val="2"/>
          <w:numId w:val="15"/>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E7489D">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E7489D">
      <w:pPr>
        <w:pStyle w:val="ListParagraph"/>
        <w:numPr>
          <w:ilvl w:val="2"/>
          <w:numId w:val="15"/>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E7489D">
      <w:pPr>
        <w:pStyle w:val="ListParagraph"/>
        <w:numPr>
          <w:ilvl w:val="1"/>
          <w:numId w:val="15"/>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 xml:space="preserve">за контакт по </w:t>
      </w:r>
      <w:r w:rsidR="009E06CD">
        <w:rPr>
          <w:rFonts w:ascii="Verdana" w:hAnsi="Verdana" w:cs="Arial"/>
          <w:sz w:val="20"/>
          <w:szCs w:val="20"/>
          <w:lang w:val="bg-BG"/>
        </w:rPr>
        <w:lastRenderedPageBreak/>
        <w:t>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E7489D">
      <w:pPr>
        <w:pStyle w:val="ListParagraph"/>
        <w:numPr>
          <w:ilvl w:val="0"/>
          <w:numId w:val="15"/>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30E61F9A" w14:textId="6624F714" w:rsidR="002E0ADF" w:rsidRDefault="00815B8B" w:rsidP="0045624B">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sidR="009E1ABF">
        <w:rPr>
          <w:rFonts w:ascii="Verdana" w:hAnsi="Verdana" w:cs="Tahoma"/>
          <w:color w:val="000000"/>
          <w:sz w:val="20"/>
          <w:szCs w:val="20"/>
          <w:lang w:val="bg-BG"/>
        </w:rPr>
        <w:t>вената поръчка</w:t>
      </w:r>
      <w:r w:rsidR="0045624B" w:rsidRPr="0045624B">
        <w:t xml:space="preserve"> </w:t>
      </w:r>
      <w:r w:rsidR="0045624B" w:rsidRPr="0045624B">
        <w:rPr>
          <w:rFonts w:ascii="Verdana" w:hAnsi="Verdana" w:cs="Tahoma"/>
          <w:color w:val="000000"/>
          <w:sz w:val="20"/>
          <w:szCs w:val="20"/>
          <w:lang w:val="bg-BG"/>
        </w:rPr>
        <w:t>до 10 дни преди изтичане на срока за получаване на офертите за участие.</w:t>
      </w:r>
    </w:p>
    <w:p w14:paraId="72C26081" w14:textId="77777777" w:rsidR="002E0ADF" w:rsidRDefault="002E0ADF" w:rsidP="002E0ADF">
      <w:pPr>
        <w:shd w:val="clear" w:color="auto" w:fill="FFFFFF"/>
        <w:spacing w:line="276" w:lineRule="auto"/>
        <w:ind w:left="567"/>
        <w:jc w:val="both"/>
        <w:rPr>
          <w:rFonts w:ascii="Verdana" w:hAnsi="Verdana" w:cs="Tahoma"/>
          <w:color w:val="000000"/>
          <w:sz w:val="20"/>
          <w:szCs w:val="20"/>
          <w:lang w:val="bg-BG"/>
        </w:rPr>
      </w:pPr>
    </w:p>
    <w:p w14:paraId="5B288C3F" w14:textId="77777777" w:rsidR="0045624B" w:rsidRPr="00475B8B" w:rsidRDefault="0045624B" w:rsidP="0045624B">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3D992AD9" w14:textId="77777777" w:rsidR="0045624B" w:rsidRPr="00475B8B" w:rsidRDefault="0045624B" w:rsidP="0045624B">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380D9821" w14:textId="77777777" w:rsidR="0045624B" w:rsidRPr="00475B8B" w:rsidRDefault="0045624B" w:rsidP="0045624B">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61D85D62" w14:textId="77777777"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14:paraId="382E9F90" w14:textId="481BFDCC" w:rsidR="00815B8B" w:rsidRPr="00815B8B" w:rsidRDefault="00815B8B" w:rsidP="00E7489D">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E7489D">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E7489D">
      <w:pPr>
        <w:pStyle w:val="ListParagraph"/>
        <w:numPr>
          <w:ilvl w:val="0"/>
          <w:numId w:val="15"/>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E7489D">
      <w:pPr>
        <w:pStyle w:val="ListParagraph"/>
        <w:numPr>
          <w:ilvl w:val="0"/>
          <w:numId w:val="15"/>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E7489D">
      <w:pPr>
        <w:pStyle w:val="ListParagraph"/>
        <w:numPr>
          <w:ilvl w:val="1"/>
          <w:numId w:val="15"/>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E7489D">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E7489D">
      <w:pPr>
        <w:pStyle w:val="ListParagraph"/>
        <w:numPr>
          <w:ilvl w:val="1"/>
          <w:numId w:val="15"/>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w:t>
      </w:r>
      <w:r w:rsidRPr="00277011">
        <w:rPr>
          <w:rFonts w:ascii="Verdana" w:hAnsi="Verdana" w:cs="Tahoma"/>
          <w:color w:val="000000"/>
          <w:sz w:val="20"/>
          <w:szCs w:val="20"/>
          <w:lang w:val="bg-BG"/>
        </w:rPr>
        <w:lastRenderedPageBreak/>
        <w:t>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9518CB">
      <w:pPr>
        <w:numPr>
          <w:ilvl w:val="1"/>
          <w:numId w:val="15"/>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E7489D">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E7489D">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E7489D">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E7489D">
      <w:pPr>
        <w:pStyle w:val="ListParagraph"/>
        <w:numPr>
          <w:ilvl w:val="0"/>
          <w:numId w:val="15"/>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E7489D">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E7489D">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E7489D">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E7489D">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E7489D">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E7489D">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E7489D">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E7489D">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w:t>
      </w:r>
      <w:r w:rsidRPr="00277011">
        <w:rPr>
          <w:rFonts w:ascii="Verdana" w:hAnsi="Verdana" w:cs="Tahoma"/>
          <w:color w:val="000000"/>
          <w:sz w:val="20"/>
          <w:szCs w:val="20"/>
          <w:lang w:val="bg-BG"/>
        </w:rPr>
        <w:lastRenderedPageBreak/>
        <w:t xml:space="preserve">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E7489D">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E7489D">
      <w:pPr>
        <w:pStyle w:val="ListParagraph"/>
        <w:numPr>
          <w:ilvl w:val="2"/>
          <w:numId w:val="15"/>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E7489D">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E7489D">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E7489D">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E7489D">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E7489D">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E7489D">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E7489D">
      <w:pPr>
        <w:pStyle w:val="ListParagraph"/>
        <w:numPr>
          <w:ilvl w:val="1"/>
          <w:numId w:val="15"/>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E7489D">
      <w:pPr>
        <w:pStyle w:val="ListParagraph"/>
        <w:numPr>
          <w:ilvl w:val="0"/>
          <w:numId w:val="17"/>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w:t>
      </w:r>
      <w:r w:rsidRPr="006545C8">
        <w:rPr>
          <w:rFonts w:ascii="Verdana" w:hAnsi="Verdana" w:cs="Tahoma"/>
          <w:i/>
          <w:color w:val="000000"/>
          <w:sz w:val="18"/>
          <w:szCs w:val="18"/>
          <w:lang w:val="bg-BG"/>
        </w:rPr>
        <w:lastRenderedPageBreak/>
        <w:t xml:space="preserve">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E7489D">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E7489D">
      <w:pPr>
        <w:pStyle w:val="ListParagraph"/>
        <w:numPr>
          <w:ilvl w:val="2"/>
          <w:numId w:val="15"/>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E7489D">
      <w:pPr>
        <w:pStyle w:val="ListParagraph"/>
        <w:numPr>
          <w:ilvl w:val="1"/>
          <w:numId w:val="15"/>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E7489D">
      <w:pPr>
        <w:pStyle w:val="ListParagraph"/>
        <w:numPr>
          <w:ilvl w:val="2"/>
          <w:numId w:val="15"/>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 xml:space="preserve">чл. 55, ал. </w:t>
      </w:r>
      <w:proofErr w:type="gramStart"/>
      <w:r w:rsidRPr="008D596C">
        <w:rPr>
          <w:rStyle w:val="ala51"/>
          <w:rFonts w:ascii="Verdana" w:hAnsi="Verdana" w:cs="Tahoma"/>
          <w:sz w:val="20"/>
          <w:szCs w:val="20"/>
        </w:rPr>
        <w:t>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E7489D">
      <w:pPr>
        <w:pStyle w:val="ListParagraph"/>
        <w:numPr>
          <w:ilvl w:val="3"/>
          <w:numId w:val="15"/>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E7489D">
      <w:pPr>
        <w:pStyle w:val="ListParagraph"/>
        <w:numPr>
          <w:ilvl w:val="3"/>
          <w:numId w:val="15"/>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E7489D">
      <w:pPr>
        <w:pStyle w:val="ListParagraph"/>
        <w:numPr>
          <w:ilvl w:val="3"/>
          <w:numId w:val="15"/>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E7489D">
      <w:pPr>
        <w:pStyle w:val="ListParagraph"/>
        <w:numPr>
          <w:ilvl w:val="2"/>
          <w:numId w:val="15"/>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E7489D">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E7489D">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E7489D">
      <w:pPr>
        <w:pStyle w:val="ListParagraph"/>
        <w:numPr>
          <w:ilvl w:val="1"/>
          <w:numId w:val="15"/>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353E6A">
      <w:pPr>
        <w:pStyle w:val="ListParagraph"/>
        <w:numPr>
          <w:ilvl w:val="2"/>
          <w:numId w:val="15"/>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lastRenderedPageBreak/>
        <w:t>Участникът декларира липсата на посочените основания за изключване в Раздел Г на Част III: Основания за изключване на ЕЕДОП.</w:t>
      </w:r>
    </w:p>
    <w:p w14:paraId="34338AD7" w14:textId="77777777" w:rsidR="00353E6A" w:rsidRPr="004F4B19" w:rsidRDefault="00353E6A" w:rsidP="00353E6A">
      <w:pPr>
        <w:pStyle w:val="ListParagraph"/>
        <w:shd w:val="clear" w:color="auto" w:fill="FFFFFF"/>
        <w:spacing w:line="276" w:lineRule="auto"/>
        <w:ind w:left="2136"/>
        <w:jc w:val="both"/>
        <w:rPr>
          <w:rFonts w:ascii="Verdana" w:hAnsi="Verdana" w:cs="Tahoma"/>
          <w:sz w:val="20"/>
          <w:szCs w:val="20"/>
          <w:lang w:val="bg-BG"/>
        </w:rPr>
      </w:pPr>
    </w:p>
    <w:p w14:paraId="15B38182" w14:textId="12863C47" w:rsidR="008D5EA1" w:rsidRPr="008D596C" w:rsidRDefault="004714F0" w:rsidP="00E7489D">
      <w:pPr>
        <w:pStyle w:val="ListParagraph"/>
        <w:numPr>
          <w:ilvl w:val="0"/>
          <w:numId w:val="15"/>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554E0B">
      <w:pPr>
        <w:keepLines/>
        <w:numPr>
          <w:ilvl w:val="1"/>
          <w:numId w:val="15"/>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3F84A414" w14:textId="77777777" w:rsidR="00554E0B" w:rsidRPr="00554E0B" w:rsidRDefault="00554E0B" w:rsidP="00554E0B">
      <w:pPr>
        <w:keepLines/>
        <w:numPr>
          <w:ilvl w:val="1"/>
          <w:numId w:val="15"/>
        </w:numPr>
        <w:spacing w:before="120" w:after="120"/>
        <w:jc w:val="both"/>
        <w:rPr>
          <w:rFonts w:ascii="Verdana" w:hAnsi="Verdana"/>
          <w:b/>
          <w:sz w:val="20"/>
        </w:rPr>
      </w:pPr>
      <w:r w:rsidRPr="00554E0B">
        <w:rPr>
          <w:rFonts w:ascii="Verdana" w:hAnsi="Verdana"/>
          <w:b/>
          <w:sz w:val="20"/>
        </w:rPr>
        <w:t>Икономическо и финансово състояние-НЕ СЕ ИЗИСКВА</w:t>
      </w:r>
    </w:p>
    <w:p w14:paraId="34545F69" w14:textId="77777777" w:rsidR="005A48DD" w:rsidRPr="00FB6367" w:rsidRDefault="005A48DD" w:rsidP="00E7489D">
      <w:pPr>
        <w:keepLines/>
        <w:numPr>
          <w:ilvl w:val="1"/>
          <w:numId w:val="15"/>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89FEA0B" w14:textId="77777777" w:rsidR="006F0748" w:rsidRDefault="00B65581" w:rsidP="00E7489D">
      <w:pPr>
        <w:keepLines/>
        <w:numPr>
          <w:ilvl w:val="2"/>
          <w:numId w:val="15"/>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p>
    <w:p w14:paraId="7CC6D60C" w14:textId="3C0114CE" w:rsidR="00DA4702" w:rsidRPr="00863255" w:rsidRDefault="00DA4702" w:rsidP="00E14E9B">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 </w:t>
      </w:r>
      <w:r w:rsidR="00CD2249" w:rsidRPr="004A1A85">
        <w:rPr>
          <w:rStyle w:val="alcapt2"/>
          <w:rFonts w:ascii="Verdana" w:hAnsi="Verdana" w:cs="Tahoma"/>
          <w:i w:val="0"/>
          <w:sz w:val="20"/>
          <w:szCs w:val="20"/>
          <w:lang w:val="bg-BG"/>
        </w:rPr>
        <w:t>Участникът</w:t>
      </w:r>
      <w:r w:rsidR="00CD2249" w:rsidRPr="004A1A85">
        <w:rPr>
          <w:rStyle w:val="alcapt2"/>
          <w:rFonts w:ascii="Verdana" w:hAnsi="Verdana" w:cs="Tahoma"/>
          <w:sz w:val="20"/>
          <w:szCs w:val="20"/>
          <w:lang w:val="bg-BG"/>
        </w:rPr>
        <w:t xml:space="preserve"> </w:t>
      </w:r>
      <w:r w:rsidR="00CD2249" w:rsidRPr="004A1A85">
        <w:rPr>
          <w:rFonts w:ascii="Verdana" w:hAnsi="Verdana" w:cs="Tahoma"/>
          <w:sz w:val="20"/>
          <w:szCs w:val="20"/>
          <w:lang w:val="bg-BG"/>
        </w:rPr>
        <w:t>да е изпълнил доставки и услуги идентични или сходни с тези на поръчката за последните три години от датата на подаване на офертата.</w:t>
      </w:r>
    </w:p>
    <w:p w14:paraId="12EF7A5D" w14:textId="3582B8CE"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Под „сходни доставки/услуги“, следва да се разбира сервизно обслужване на леки или лекотоварни автомобили от категорията на автомобилите, предмет на настоящата процедура.</w:t>
      </w:r>
    </w:p>
    <w:p w14:paraId="34C7EBB4" w14:textId="781D5623"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 xml:space="preserve">Общата стойност на изпълнените доставки/услуги от участника за изискания 3-годишен </w:t>
      </w:r>
      <w:r w:rsidR="004F5E83">
        <w:rPr>
          <w:rFonts w:ascii="Verdana" w:hAnsi="Verdana"/>
          <w:bCs/>
          <w:sz w:val="20"/>
          <w:szCs w:val="20"/>
          <w:lang w:val="bg-BG"/>
        </w:rPr>
        <w:t>период следва да бъде минимум 15  000 лв. без ДДС за обособена позиция 1</w:t>
      </w:r>
      <w:r w:rsidR="00707134">
        <w:rPr>
          <w:rFonts w:ascii="Verdana" w:hAnsi="Verdana"/>
          <w:bCs/>
          <w:sz w:val="20"/>
          <w:szCs w:val="20"/>
          <w:lang w:val="bg-BG"/>
        </w:rPr>
        <w:t>.</w:t>
      </w:r>
    </w:p>
    <w:p w14:paraId="72255A42" w14:textId="437B9C05" w:rsidR="004F5E83" w:rsidRDefault="00707134" w:rsidP="00863255">
      <w:pPr>
        <w:keepLines/>
        <w:spacing w:before="120" w:after="120"/>
        <w:ind w:left="2268"/>
        <w:jc w:val="both"/>
        <w:rPr>
          <w:rFonts w:ascii="Verdana" w:hAnsi="Verdana"/>
          <w:bCs/>
          <w:sz w:val="20"/>
          <w:szCs w:val="20"/>
          <w:lang w:val="bg-BG"/>
        </w:rPr>
      </w:pPr>
      <w:r w:rsidRPr="00707134">
        <w:rPr>
          <w:rFonts w:ascii="Verdana" w:hAnsi="Verdana"/>
          <w:bCs/>
          <w:sz w:val="20"/>
          <w:szCs w:val="20"/>
          <w:lang w:val="bg-BG"/>
        </w:rPr>
        <w:t xml:space="preserve">Общата стойност на изпълнените доставки/услуги от участника за изискания 3-годишен </w:t>
      </w:r>
      <w:r>
        <w:rPr>
          <w:rFonts w:ascii="Verdana" w:hAnsi="Verdana"/>
          <w:bCs/>
          <w:sz w:val="20"/>
          <w:szCs w:val="20"/>
          <w:lang w:val="bg-BG"/>
        </w:rPr>
        <w:t>период следва да бъде минимум 30</w:t>
      </w:r>
      <w:r w:rsidRPr="00707134">
        <w:rPr>
          <w:rFonts w:ascii="Verdana" w:hAnsi="Verdana"/>
          <w:bCs/>
          <w:sz w:val="20"/>
          <w:szCs w:val="20"/>
          <w:lang w:val="bg-BG"/>
        </w:rPr>
        <w:t xml:space="preserve">  000 лв. без ДДС за обособена поз</w:t>
      </w:r>
      <w:r>
        <w:rPr>
          <w:rFonts w:ascii="Verdana" w:hAnsi="Verdana"/>
          <w:bCs/>
          <w:sz w:val="20"/>
          <w:szCs w:val="20"/>
          <w:lang w:val="bg-BG"/>
        </w:rPr>
        <w:t>иция 2.</w:t>
      </w:r>
    </w:p>
    <w:p w14:paraId="4F06ADD0" w14:textId="52E1A60D" w:rsidR="00707134" w:rsidRDefault="00707134" w:rsidP="00707134">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 xml:space="preserve">Общата стойност на изпълнените доставки/услуги от участника за изискания 3-годишен </w:t>
      </w:r>
      <w:r>
        <w:rPr>
          <w:rFonts w:ascii="Verdana" w:hAnsi="Verdana"/>
          <w:bCs/>
          <w:sz w:val="20"/>
          <w:szCs w:val="20"/>
          <w:lang w:val="bg-BG"/>
        </w:rPr>
        <w:t>период следва да бъде минимум 80  000 лв. без ДДС за обособена позиция 3.</w:t>
      </w:r>
    </w:p>
    <w:p w14:paraId="05601A67" w14:textId="6F98648F" w:rsidR="00707134" w:rsidRDefault="00707134" w:rsidP="00707134">
      <w:pPr>
        <w:keepLines/>
        <w:spacing w:before="120" w:after="120"/>
        <w:ind w:left="2268"/>
        <w:jc w:val="both"/>
        <w:rPr>
          <w:rFonts w:ascii="Verdana" w:hAnsi="Verdana"/>
          <w:bCs/>
          <w:sz w:val="20"/>
          <w:szCs w:val="20"/>
          <w:lang w:val="bg-BG"/>
        </w:rPr>
      </w:pPr>
      <w:r w:rsidRPr="00707134">
        <w:rPr>
          <w:rFonts w:ascii="Verdana" w:hAnsi="Verdana"/>
          <w:bCs/>
          <w:sz w:val="20"/>
          <w:szCs w:val="20"/>
          <w:lang w:val="bg-BG"/>
        </w:rPr>
        <w:t xml:space="preserve">Общата стойност на изпълнените доставки/услуги от участника за изискания 3-годишен </w:t>
      </w:r>
      <w:r>
        <w:rPr>
          <w:rFonts w:ascii="Verdana" w:hAnsi="Verdana"/>
          <w:bCs/>
          <w:sz w:val="20"/>
          <w:szCs w:val="20"/>
          <w:lang w:val="bg-BG"/>
        </w:rPr>
        <w:t>период следва да бъде минимум 70</w:t>
      </w:r>
      <w:r w:rsidRPr="00707134">
        <w:rPr>
          <w:rFonts w:ascii="Verdana" w:hAnsi="Verdana"/>
          <w:bCs/>
          <w:sz w:val="20"/>
          <w:szCs w:val="20"/>
          <w:lang w:val="bg-BG"/>
        </w:rPr>
        <w:t xml:space="preserve">  000 лв</w:t>
      </w:r>
      <w:r>
        <w:rPr>
          <w:rFonts w:ascii="Verdana" w:hAnsi="Verdana"/>
          <w:bCs/>
          <w:sz w:val="20"/>
          <w:szCs w:val="20"/>
          <w:lang w:val="bg-BG"/>
        </w:rPr>
        <w:t>. без ДДС за обособена позиция 4</w:t>
      </w:r>
    </w:p>
    <w:p w14:paraId="187E7341" w14:textId="77777777" w:rsidR="00707134" w:rsidRDefault="00707134" w:rsidP="00863255">
      <w:pPr>
        <w:keepLines/>
        <w:spacing w:before="120" w:after="120"/>
        <w:ind w:left="2268"/>
        <w:jc w:val="both"/>
        <w:rPr>
          <w:rFonts w:ascii="Verdana" w:hAnsi="Verdana"/>
          <w:bCs/>
          <w:sz w:val="20"/>
          <w:szCs w:val="20"/>
          <w:lang w:val="bg-BG"/>
        </w:rPr>
      </w:pPr>
    </w:p>
    <w:p w14:paraId="53F38B50" w14:textId="13F96EC3" w:rsidR="005E406F" w:rsidRDefault="00CC78D4" w:rsidP="00030A59">
      <w:pPr>
        <w:pStyle w:val="ListParagraph"/>
        <w:numPr>
          <w:ilvl w:val="3"/>
          <w:numId w:val="15"/>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sidR="00A77B90" w:rsidRPr="00A900CB">
        <w:rPr>
          <w:rFonts w:ascii="Verdana" w:eastAsiaTheme="minorHAnsi" w:hAnsi="Verdana" w:cs="TimesNewRomanPSMT"/>
          <w:sz w:val="20"/>
          <w:szCs w:val="20"/>
          <w:lang w:val="bg-BG"/>
        </w:rPr>
        <w:t>Списък с</w:t>
      </w:r>
      <w:r w:rsidR="0062211D">
        <w:rPr>
          <w:rFonts w:ascii="Verdana" w:eastAsiaTheme="minorHAnsi" w:hAnsi="Verdana" w:cs="TimesNewRomanPSMT"/>
          <w:sz w:val="20"/>
          <w:szCs w:val="20"/>
          <w:lang w:val="bg-BG"/>
        </w:rPr>
        <w:t xml:space="preserve"> доставките и услугите, които са идентични или сходни с предмета на </w:t>
      </w:r>
      <w:r w:rsidR="00CD0E3E">
        <w:rPr>
          <w:rFonts w:ascii="Verdana" w:eastAsiaTheme="minorHAnsi" w:hAnsi="Verdana" w:cs="TimesNewRomanPSMT"/>
          <w:sz w:val="20"/>
          <w:szCs w:val="20"/>
          <w:lang w:val="bg-BG"/>
        </w:rPr>
        <w:t xml:space="preserve"> обществената </w:t>
      </w:r>
      <w:r w:rsidR="0062211D">
        <w:rPr>
          <w:rFonts w:ascii="Verdana" w:eastAsiaTheme="minorHAnsi" w:hAnsi="Verdana" w:cs="TimesNewRomanPSMT"/>
          <w:sz w:val="20"/>
          <w:szCs w:val="20"/>
          <w:lang w:val="bg-BG"/>
        </w:rPr>
        <w:t>поръчката</w:t>
      </w:r>
      <w:r w:rsidR="00CD0E3E">
        <w:rPr>
          <w:rFonts w:ascii="Verdana" w:eastAsiaTheme="minorHAnsi" w:hAnsi="Verdana" w:cs="TimesNewRomanPSMT"/>
          <w:sz w:val="20"/>
          <w:szCs w:val="20"/>
          <w:lang w:val="bg-BG"/>
        </w:rPr>
        <w:t xml:space="preserve">, с посочване на </w:t>
      </w:r>
      <w:r w:rsidR="009C060C">
        <w:rPr>
          <w:rFonts w:ascii="Verdana" w:eastAsiaTheme="minorHAnsi" w:hAnsi="Verdana" w:cs="TimesNewRomanPSMT"/>
          <w:sz w:val="20"/>
          <w:szCs w:val="20"/>
          <w:lang w:val="bg-BG"/>
        </w:rPr>
        <w:t>стойностите, датите и получателите, заедно с доказателств</w:t>
      </w:r>
      <w:del w:id="16" w:author="Kachev, Ivan" w:date="2016-12-28T13:23:00Z">
        <w:r w:rsidR="009C060C" w:rsidDel="00B81F9F">
          <w:rPr>
            <w:rFonts w:ascii="Verdana" w:eastAsiaTheme="minorHAnsi" w:hAnsi="Verdana" w:cs="TimesNewRomanPSMT"/>
            <w:sz w:val="20"/>
            <w:szCs w:val="20"/>
            <w:lang w:val="bg-BG"/>
          </w:rPr>
          <w:delText>о</w:delText>
        </w:r>
      </w:del>
      <w:ins w:id="17" w:author="Kachev, Ivan" w:date="2016-12-28T13:23:00Z">
        <w:r w:rsidR="00B81F9F">
          <w:rPr>
            <w:rFonts w:ascii="Verdana" w:eastAsiaTheme="minorHAnsi" w:hAnsi="Verdana" w:cs="TimesNewRomanPSMT"/>
            <w:sz w:val="20"/>
            <w:szCs w:val="20"/>
            <w:lang w:val="bg-BG"/>
          </w:rPr>
          <w:t>а</w:t>
        </w:r>
      </w:ins>
      <w:r w:rsidR="009C060C">
        <w:rPr>
          <w:rFonts w:ascii="Verdana" w:eastAsiaTheme="minorHAnsi" w:hAnsi="Verdana" w:cs="TimesNewRomanPSMT"/>
          <w:sz w:val="20"/>
          <w:szCs w:val="20"/>
          <w:lang w:val="bg-BG"/>
        </w:rPr>
        <w:t xml:space="preserve"> </w:t>
      </w:r>
      <w:r w:rsidR="00182458">
        <w:rPr>
          <w:rFonts w:ascii="Verdana" w:eastAsiaTheme="minorHAnsi" w:hAnsi="Verdana" w:cs="TimesNewRomanPSMT"/>
          <w:sz w:val="20"/>
          <w:szCs w:val="20"/>
          <w:lang w:val="bg-BG"/>
        </w:rPr>
        <w:t>за извършен</w:t>
      </w:r>
      <w:ins w:id="18" w:author="Kachev, Ivan" w:date="2016-12-28T13:23:00Z">
        <w:r w:rsidR="00B81F9F">
          <w:rPr>
            <w:rFonts w:ascii="Verdana" w:eastAsiaTheme="minorHAnsi" w:hAnsi="Verdana" w:cs="TimesNewRomanPSMT"/>
            <w:sz w:val="20"/>
            <w:szCs w:val="20"/>
            <w:lang w:val="bg-BG"/>
          </w:rPr>
          <w:t>ите</w:t>
        </w:r>
      </w:ins>
      <w:del w:id="19" w:author="Kachev, Ivan" w:date="2016-12-28T13:23:00Z">
        <w:r w:rsidR="00182458" w:rsidDel="00B81F9F">
          <w:rPr>
            <w:rFonts w:ascii="Verdana" w:eastAsiaTheme="minorHAnsi" w:hAnsi="Verdana" w:cs="TimesNewRomanPSMT"/>
            <w:sz w:val="20"/>
            <w:szCs w:val="20"/>
            <w:lang w:val="bg-BG"/>
          </w:rPr>
          <w:delText>ата</w:delText>
        </w:r>
      </w:del>
      <w:r w:rsidR="00182458">
        <w:rPr>
          <w:rFonts w:ascii="Verdana" w:eastAsiaTheme="minorHAnsi" w:hAnsi="Verdana" w:cs="TimesNewRomanPSMT"/>
          <w:sz w:val="20"/>
          <w:szCs w:val="20"/>
          <w:lang w:val="bg-BG"/>
        </w:rPr>
        <w:t xml:space="preserve"> </w:t>
      </w:r>
      <w:ins w:id="20" w:author="Kachev, Ivan" w:date="2016-12-28T13:21:00Z">
        <w:r w:rsidR="00A16557">
          <w:rPr>
            <w:rFonts w:ascii="Verdana" w:eastAsiaTheme="minorHAnsi" w:hAnsi="Verdana" w:cs="TimesNewRomanPSMT"/>
            <w:sz w:val="20"/>
            <w:szCs w:val="20"/>
            <w:lang w:val="bg-BG"/>
          </w:rPr>
          <w:t>доставка</w:t>
        </w:r>
      </w:ins>
      <w:ins w:id="21" w:author="Kachev, Ivan" w:date="2016-12-28T13:23:00Z">
        <w:r w:rsidR="00B81F9F">
          <w:rPr>
            <w:rFonts w:ascii="Verdana" w:eastAsiaTheme="minorHAnsi" w:hAnsi="Verdana" w:cs="TimesNewRomanPSMT"/>
            <w:sz w:val="20"/>
            <w:szCs w:val="20"/>
            <w:lang w:val="bg-BG"/>
          </w:rPr>
          <w:t>и</w:t>
        </w:r>
      </w:ins>
      <w:r w:rsidR="00182458">
        <w:rPr>
          <w:rFonts w:ascii="Verdana" w:eastAsiaTheme="minorHAnsi" w:hAnsi="Verdana" w:cs="TimesNewRomanPSMT"/>
          <w:sz w:val="20"/>
          <w:szCs w:val="20"/>
          <w:lang w:val="bg-BG"/>
        </w:rPr>
        <w:t>услуг</w:t>
      </w:r>
      <w:ins w:id="22" w:author="Kachev, Ivan" w:date="2016-12-28T13:23:00Z">
        <w:r w:rsidR="00B81F9F">
          <w:rPr>
            <w:rFonts w:ascii="Verdana" w:eastAsiaTheme="minorHAnsi" w:hAnsi="Verdana" w:cs="TimesNewRomanPSMT"/>
            <w:sz w:val="20"/>
            <w:szCs w:val="20"/>
            <w:lang w:val="bg-BG"/>
          </w:rPr>
          <w:t>и</w:t>
        </w:r>
      </w:ins>
      <w:bookmarkStart w:id="23" w:name="_GoBack"/>
      <w:bookmarkEnd w:id="23"/>
      <w:del w:id="24" w:author="Kachev, Ivan" w:date="2016-12-28T13:23:00Z">
        <w:r w:rsidR="00182458" w:rsidDel="00B81F9F">
          <w:rPr>
            <w:rFonts w:ascii="Verdana" w:eastAsiaTheme="minorHAnsi" w:hAnsi="Verdana" w:cs="TimesNewRomanPSMT"/>
            <w:sz w:val="20"/>
            <w:szCs w:val="20"/>
            <w:lang w:val="bg-BG"/>
          </w:rPr>
          <w:delText>а</w:delText>
        </w:r>
      </w:del>
      <w:r w:rsidR="00A77B90" w:rsidRPr="00A900CB">
        <w:rPr>
          <w:rFonts w:ascii="Verdana" w:eastAsiaTheme="minorHAnsi" w:hAnsi="Verdana" w:cs="TimesNewRomanPSMT"/>
          <w:sz w:val="20"/>
          <w:szCs w:val="20"/>
          <w:lang w:val="bg-BG"/>
        </w:rPr>
        <w:t>. От списъкът трябва да е видно съотв</w:t>
      </w:r>
      <w:r w:rsidR="00A77B90">
        <w:rPr>
          <w:rFonts w:ascii="Verdana" w:eastAsiaTheme="minorHAnsi" w:hAnsi="Verdana" w:cs="TimesNewRomanPSMT"/>
          <w:sz w:val="20"/>
          <w:szCs w:val="20"/>
          <w:lang w:val="bg-BG"/>
        </w:rPr>
        <w:t xml:space="preserve">етствието с изискванията на т. </w:t>
      </w:r>
      <w:r w:rsidR="00182458">
        <w:rPr>
          <w:rFonts w:ascii="Verdana" w:eastAsiaTheme="minorHAnsi" w:hAnsi="Verdana" w:cs="TimesNewRomanPSMT"/>
          <w:sz w:val="20"/>
          <w:szCs w:val="20"/>
          <w:lang w:val="bg-BG"/>
        </w:rPr>
        <w:t>17.3</w:t>
      </w:r>
      <w:r w:rsidR="00F95B31">
        <w:rPr>
          <w:rFonts w:ascii="Verdana" w:eastAsiaTheme="minorHAnsi" w:hAnsi="Verdana" w:cs="TimesNewRomanPSMT"/>
          <w:sz w:val="20"/>
          <w:szCs w:val="20"/>
          <w:lang w:val="bg-BG"/>
        </w:rPr>
        <w:t>.1.</w:t>
      </w:r>
      <w:r w:rsidR="00A77B90" w:rsidRPr="00A900CB">
        <w:rPr>
          <w:rFonts w:ascii="Verdana" w:eastAsiaTheme="minorHAnsi" w:hAnsi="Verdana" w:cs="TimesNewRomanPSMT"/>
          <w:sz w:val="20"/>
          <w:szCs w:val="20"/>
          <w:lang w:val="bg-BG"/>
        </w:rPr>
        <w:t xml:space="preserve"> по-горе. В случа</w:t>
      </w:r>
      <w:r w:rsidR="00182458">
        <w:rPr>
          <w:rFonts w:ascii="Verdana" w:eastAsiaTheme="minorHAnsi" w:hAnsi="Verdana" w:cs="TimesNewRomanPSMT"/>
          <w:sz w:val="20"/>
          <w:szCs w:val="20"/>
          <w:lang w:val="bg-BG"/>
        </w:rPr>
        <w:t>й, че в списъка фигурират доставки/услуги, извършени</w:t>
      </w:r>
      <w:r w:rsidR="00A77B90" w:rsidRPr="00A900CB">
        <w:rPr>
          <w:rFonts w:ascii="Verdana" w:eastAsiaTheme="minorHAnsi" w:hAnsi="Verdana" w:cs="TimesNewRomanPSMT"/>
          <w:sz w:val="20"/>
          <w:szCs w:val="20"/>
          <w:lang w:val="bg-BG"/>
        </w:rPr>
        <w:t xml:space="preserve"> от участника</w:t>
      </w:r>
      <w:r w:rsidR="002E0BBB">
        <w:rPr>
          <w:rFonts w:ascii="Verdana" w:eastAsiaTheme="minorHAnsi" w:hAnsi="Verdana" w:cs="TimesNewRomanPSMT"/>
          <w:sz w:val="20"/>
          <w:szCs w:val="20"/>
          <w:lang w:val="en-US"/>
        </w:rPr>
        <w:t>,</w:t>
      </w:r>
      <w:r w:rsidR="00A77B90" w:rsidRPr="00A900CB">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w:t>
      </w:r>
      <w:r w:rsidR="00056F4C">
        <w:rPr>
          <w:rFonts w:ascii="Verdana" w:eastAsiaTheme="minorHAnsi" w:hAnsi="Verdana" w:cs="TimesNewRomanPSMT"/>
          <w:sz w:val="20"/>
          <w:szCs w:val="20"/>
          <w:lang w:val="bg-BG"/>
        </w:rPr>
        <w:t xml:space="preserve"> него работи. Когато в списъка са</w:t>
      </w:r>
      <w:r w:rsidR="00A77B90" w:rsidRPr="00A900CB">
        <w:rPr>
          <w:rFonts w:ascii="Verdana" w:eastAsiaTheme="minorHAnsi" w:hAnsi="Verdana" w:cs="TimesNewRomanPSMT"/>
          <w:sz w:val="20"/>
          <w:szCs w:val="20"/>
          <w:lang w:val="bg-BG"/>
        </w:rPr>
        <w:t xml:space="preserve"> посочен</w:t>
      </w:r>
      <w:r w:rsidR="00056F4C">
        <w:rPr>
          <w:rFonts w:ascii="Verdana" w:eastAsiaTheme="minorHAnsi" w:hAnsi="Verdana" w:cs="TimesNewRomanPSMT"/>
          <w:sz w:val="20"/>
          <w:szCs w:val="20"/>
          <w:lang w:val="bg-BG"/>
        </w:rPr>
        <w:t>и доставки/услуги</w:t>
      </w:r>
      <w:r w:rsidR="00A77B90" w:rsidRPr="00A900CB">
        <w:rPr>
          <w:rFonts w:ascii="Verdana" w:eastAsiaTheme="minorHAnsi" w:hAnsi="Verdana" w:cs="TimesNewRomanPSMT"/>
          <w:sz w:val="20"/>
          <w:szCs w:val="20"/>
          <w:lang w:val="bg-BG"/>
        </w:rPr>
        <w:t>, чието изпълнение е започнало пре</w:t>
      </w:r>
      <w:r w:rsidR="00056F4C">
        <w:rPr>
          <w:rFonts w:ascii="Verdana" w:eastAsiaTheme="minorHAnsi" w:hAnsi="Verdana" w:cs="TimesNewRomanPSMT"/>
          <w:sz w:val="20"/>
          <w:szCs w:val="20"/>
          <w:lang w:val="bg-BG"/>
        </w:rPr>
        <w:t>ди периода обхващащ последните 3</w:t>
      </w:r>
      <w:r w:rsidR="00A77B90" w:rsidRPr="00A900CB">
        <w:rPr>
          <w:rFonts w:ascii="Verdana" w:eastAsiaTheme="minorHAnsi" w:hAnsi="Verdana" w:cs="TimesNewRomanPSMT"/>
          <w:sz w:val="20"/>
          <w:szCs w:val="20"/>
          <w:lang w:val="bg-BG"/>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005E406F" w:rsidRPr="005E406F">
        <w:rPr>
          <w:rFonts w:ascii="Verdana" w:hAnsi="Verdana" w:cs="Tahoma"/>
          <w:i/>
          <w:sz w:val="20"/>
          <w:szCs w:val="20"/>
          <w:lang w:val="bg-BG"/>
        </w:rPr>
        <w:t xml:space="preserve"> </w:t>
      </w:r>
    </w:p>
    <w:p w14:paraId="7768CA26" w14:textId="71ED59E0" w:rsidR="00E666FB" w:rsidRDefault="005E406F" w:rsidP="005E406F">
      <w:pPr>
        <w:spacing w:before="120" w:after="120"/>
        <w:jc w:val="both"/>
        <w:rPr>
          <w:rFonts w:ascii="Verdana" w:hAnsi="Verdana" w:cs="Tahoma"/>
          <w:sz w:val="20"/>
          <w:szCs w:val="20"/>
          <w:lang w:val="bg-BG"/>
        </w:rPr>
      </w:pP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 xml:space="preserve">Участникът декларира </w:t>
      </w:r>
      <w:r w:rsidRPr="004A1A85">
        <w:rPr>
          <w:rFonts w:ascii="Verdana" w:hAnsi="Verdana" w:cs="Tahoma"/>
          <w:i/>
          <w:sz w:val="20"/>
          <w:szCs w:val="20"/>
          <w:lang w:val="bg-BG"/>
        </w:rPr>
        <w:t xml:space="preserve">изпълнените доставки/услуги за изискания период, като посочва в списъка </w:t>
      </w:r>
      <w:r w:rsidRPr="00F85277">
        <w:rPr>
          <w:rFonts w:ascii="Verdana" w:hAnsi="Verdana" w:cs="Tahoma"/>
          <w:b/>
          <w:i/>
          <w:sz w:val="20"/>
          <w:szCs w:val="20"/>
          <w:lang w:val="bg-BG"/>
        </w:rPr>
        <w:t xml:space="preserve">описание, </w:t>
      </w:r>
      <w:r w:rsidRPr="00F85277">
        <w:rPr>
          <w:rFonts w:ascii="Verdana" w:hAnsi="Verdana" w:cs="Tahoma"/>
          <w:b/>
          <w:sz w:val="20"/>
          <w:szCs w:val="20"/>
          <w:lang w:val="bg-BG"/>
        </w:rPr>
        <w:t>стойности, дати и получатели</w:t>
      </w:r>
      <w:r w:rsidRPr="004A1A85">
        <w:rPr>
          <w:rFonts w:ascii="Verdana" w:hAnsi="Verdana" w:cs="Tahoma"/>
          <w:sz w:val="20"/>
          <w:szCs w:val="20"/>
          <w:lang w:val="bg-BG"/>
        </w:rPr>
        <w:t>.</w:t>
      </w:r>
    </w:p>
    <w:p w14:paraId="743F572E" w14:textId="414547F7" w:rsidR="005E406F" w:rsidRPr="004A1A85" w:rsidRDefault="005E406F" w:rsidP="005E406F">
      <w:pPr>
        <w:spacing w:before="120" w:after="120"/>
        <w:jc w:val="both"/>
        <w:rPr>
          <w:rFonts w:ascii="Verdana" w:hAnsi="Verdana" w:cs="Tahoma"/>
          <w:sz w:val="20"/>
          <w:szCs w:val="20"/>
          <w:lang w:val="bg-BG"/>
        </w:rPr>
      </w:pPr>
      <w:r w:rsidRPr="004A1A85">
        <w:rPr>
          <w:rFonts w:ascii="Verdana" w:hAnsi="Verdana" w:cs="Tahoma"/>
          <w:sz w:val="20"/>
          <w:szCs w:val="20"/>
          <w:lang w:val="bg-BG"/>
        </w:rPr>
        <w:t xml:space="preserve"> </w:t>
      </w:r>
      <w:r w:rsidR="00E666FB" w:rsidRPr="00E666FB">
        <w:rPr>
          <w:rFonts w:ascii="Verdana" w:hAnsi="Verdana" w:cs="Tahoma"/>
          <w:sz w:val="20"/>
          <w:szCs w:val="20"/>
          <w:lang w:val="bg-BG"/>
        </w:rPr>
        <w:t xml:space="preserve">Освен списъка, в Част IV: Критерии за подбор, Раздел В: технически и професионални способности, т.1 буква б) от ЕЕДОП, Участникът </w:t>
      </w:r>
      <w:r w:rsidR="00E666FB" w:rsidRPr="00F85277">
        <w:rPr>
          <w:rFonts w:ascii="Verdana" w:hAnsi="Verdana" w:cs="Tahoma"/>
          <w:b/>
          <w:sz w:val="20"/>
          <w:szCs w:val="20"/>
          <w:lang w:val="bg-BG"/>
        </w:rPr>
        <w:lastRenderedPageBreak/>
        <w:t>описва/декларира доказателствата</w:t>
      </w:r>
      <w:r w:rsidR="00E666FB" w:rsidRPr="00E666FB">
        <w:rPr>
          <w:rFonts w:ascii="Verdana" w:hAnsi="Verdana" w:cs="Tahoma"/>
          <w:sz w:val="20"/>
          <w:szCs w:val="20"/>
          <w:lang w:val="bg-BG"/>
        </w:rPr>
        <w:t xml:space="preserve"> за извършените доставки/услуги еднакви или сходни с предмета на обществената поръчка, посочени в списъка, които ще представи на възложителя преди сключване на договора, в случай че бъде избран за изпълнител.</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176A5C16" w14:textId="77777777" w:rsidR="00136695" w:rsidRDefault="00C72A6C" w:rsidP="00136695">
      <w:pPr>
        <w:keepLines/>
        <w:numPr>
          <w:ilvl w:val="2"/>
          <w:numId w:val="15"/>
        </w:numPr>
        <w:spacing w:before="120" w:after="120"/>
        <w:jc w:val="both"/>
        <w:rPr>
          <w:rFonts w:ascii="Verdana" w:hAnsi="Verdana"/>
          <w:b/>
          <w:sz w:val="20"/>
          <w:szCs w:val="20"/>
          <w:lang w:val="bg-BG"/>
        </w:rPr>
      </w:pPr>
      <w:r w:rsidRPr="00A945D3">
        <w:rPr>
          <w:rFonts w:ascii="Verdana" w:hAnsi="Verdana"/>
          <w:b/>
          <w:sz w:val="20"/>
          <w:szCs w:val="20"/>
          <w:lang w:val="bg-BG"/>
        </w:rPr>
        <w:t xml:space="preserve">Изискване: </w:t>
      </w:r>
    </w:p>
    <w:p w14:paraId="2B47A47B" w14:textId="08799CA3" w:rsidR="00A96E62" w:rsidRDefault="00A96E62" w:rsidP="00136695">
      <w:pPr>
        <w:keepLines/>
        <w:spacing w:before="120" w:after="120"/>
        <w:ind w:left="1571"/>
        <w:jc w:val="both"/>
        <w:rPr>
          <w:rFonts w:ascii="Verdana" w:hAnsi="Verdana"/>
          <w:sz w:val="20"/>
          <w:szCs w:val="20"/>
          <w:lang w:val="bg-BG"/>
        </w:rPr>
      </w:pPr>
      <w:r w:rsidRPr="00A96E62">
        <w:t xml:space="preserve"> </w:t>
      </w:r>
      <w:r w:rsidR="00136695" w:rsidRPr="00136695">
        <w:rPr>
          <w:rFonts w:ascii="Verdana" w:hAnsi="Verdana"/>
          <w:sz w:val="20"/>
          <w:szCs w:val="20"/>
          <w:lang w:val="bg-BG"/>
        </w:rPr>
        <w:t>Участникът да разполага с персонал с определена професионална компетентност за изпълнението на поръчката</w:t>
      </w:r>
      <w:r w:rsidR="0093454B">
        <w:rPr>
          <w:rFonts w:ascii="Verdana" w:hAnsi="Verdana"/>
          <w:sz w:val="20"/>
          <w:szCs w:val="20"/>
          <w:lang w:val="bg-BG"/>
        </w:rPr>
        <w:t>.</w:t>
      </w:r>
    </w:p>
    <w:p w14:paraId="7DD56512" w14:textId="1D0DC965" w:rsidR="0093454B" w:rsidRDefault="0093454B" w:rsidP="00AF7983">
      <w:pPr>
        <w:autoSpaceDE w:val="0"/>
        <w:autoSpaceDN w:val="0"/>
        <w:adjustRightInd w:val="0"/>
        <w:spacing w:before="120" w:after="120"/>
        <w:jc w:val="both"/>
        <w:rPr>
          <w:rFonts w:ascii="Verdana" w:hAnsi="Verdana" w:cs="Tahoma"/>
          <w:i/>
          <w:color w:val="000000"/>
          <w:sz w:val="20"/>
          <w:szCs w:val="20"/>
          <w:lang w:val="bg-BG"/>
        </w:rPr>
      </w:pPr>
      <w:r>
        <w:rPr>
          <w:rFonts w:ascii="Verdana" w:hAnsi="Verdana" w:cs="Tahoma"/>
          <w:i/>
          <w:color w:val="000000"/>
          <w:sz w:val="20"/>
          <w:szCs w:val="20"/>
          <w:lang w:val="bg-BG"/>
        </w:rPr>
        <w:t>У</w:t>
      </w:r>
      <w:r w:rsidRPr="00D515ED">
        <w:rPr>
          <w:rFonts w:ascii="Verdana" w:hAnsi="Verdana" w:cs="Tahoma"/>
          <w:i/>
          <w:color w:val="000000"/>
          <w:sz w:val="20"/>
          <w:szCs w:val="20"/>
          <w:lang w:val="bg-BG"/>
        </w:rPr>
        <w:t xml:space="preserve">частникът </w:t>
      </w:r>
      <w:r>
        <w:rPr>
          <w:rFonts w:ascii="Verdana" w:hAnsi="Verdana" w:cs="Tahoma"/>
          <w:i/>
          <w:color w:val="000000"/>
          <w:sz w:val="20"/>
          <w:szCs w:val="20"/>
          <w:lang w:val="bg-BG"/>
        </w:rPr>
        <w:t xml:space="preserve">трябва да разполага </w:t>
      </w:r>
      <w:r w:rsidR="00AF7983">
        <w:rPr>
          <w:rFonts w:ascii="Verdana" w:hAnsi="Verdana" w:cs="Tahoma"/>
          <w:i/>
          <w:color w:val="000000"/>
          <w:sz w:val="20"/>
          <w:szCs w:val="20"/>
          <w:lang w:val="bg-BG"/>
        </w:rPr>
        <w:t xml:space="preserve"> с </w:t>
      </w:r>
      <w:r w:rsidR="008545CE">
        <w:rPr>
          <w:rFonts w:ascii="Verdana" w:hAnsi="Verdana" w:cs="Tahoma"/>
          <w:i/>
          <w:color w:val="000000"/>
          <w:sz w:val="20"/>
          <w:szCs w:val="20"/>
          <w:lang w:val="bg-BG"/>
        </w:rPr>
        <w:t>обучени автомонтьори способни да извършват техническо обслужване и да отстраняват</w:t>
      </w:r>
      <w:r w:rsidRPr="00D515ED">
        <w:rPr>
          <w:rFonts w:ascii="Verdana" w:hAnsi="Verdana" w:cs="Tahoma"/>
          <w:i/>
          <w:color w:val="000000"/>
          <w:sz w:val="20"/>
          <w:szCs w:val="20"/>
          <w:lang w:val="bg-BG"/>
        </w:rPr>
        <w:t xml:space="preserve"> </w:t>
      </w:r>
      <w:r w:rsidR="008545CE">
        <w:rPr>
          <w:rFonts w:ascii="Verdana" w:hAnsi="Verdana" w:cs="Tahoma"/>
          <w:i/>
          <w:color w:val="000000"/>
          <w:sz w:val="20"/>
          <w:szCs w:val="20"/>
          <w:lang w:val="bg-BG"/>
        </w:rPr>
        <w:t xml:space="preserve">неизправности по автомобилите от </w:t>
      </w:r>
      <w:r w:rsidR="008545CE" w:rsidRPr="00471EE9">
        <w:rPr>
          <w:rFonts w:ascii="Verdana" w:hAnsi="Verdana"/>
          <w:sz w:val="20"/>
          <w:szCs w:val="20"/>
          <w:lang w:val="bg-BG"/>
        </w:rPr>
        <w:t xml:space="preserve">обособена позиция, за която участника </w:t>
      </w:r>
      <w:r w:rsidR="008545CE" w:rsidRPr="0084600F">
        <w:rPr>
          <w:rFonts w:ascii="Verdana" w:hAnsi="Verdana"/>
          <w:sz w:val="20"/>
          <w:szCs w:val="20"/>
          <w:lang w:val="bg-BG"/>
        </w:rPr>
        <w:t>участва.</w:t>
      </w:r>
      <w:r w:rsidR="008545CE" w:rsidDel="008545CE">
        <w:rPr>
          <w:rFonts w:ascii="Verdana" w:hAnsi="Verdana" w:cs="Tahoma"/>
          <w:i/>
          <w:color w:val="000000"/>
          <w:sz w:val="20"/>
          <w:szCs w:val="20"/>
          <w:lang w:val="bg-BG"/>
        </w:rPr>
        <w:t xml:space="preserve"> </w:t>
      </w:r>
    </w:p>
    <w:p w14:paraId="7E93555A" w14:textId="77777777" w:rsidR="0093454B" w:rsidRPr="00D515ED" w:rsidRDefault="0093454B" w:rsidP="0093454B">
      <w:pPr>
        <w:autoSpaceDE w:val="0"/>
        <w:autoSpaceDN w:val="0"/>
        <w:adjustRightInd w:val="0"/>
        <w:spacing w:before="120" w:after="120"/>
        <w:jc w:val="both"/>
        <w:rPr>
          <w:rFonts w:ascii="Verdana" w:hAnsi="Verdana" w:cs="Tahoma"/>
          <w:i/>
          <w:color w:val="000000"/>
          <w:sz w:val="20"/>
          <w:szCs w:val="20"/>
          <w:lang w:val="bg-BG"/>
        </w:rPr>
      </w:pPr>
      <w:r w:rsidRPr="00D515ED">
        <w:rPr>
          <w:rFonts w:ascii="Verdana" w:hAnsi="Verdana" w:cs="Tahoma"/>
          <w:i/>
          <w:color w:val="000000"/>
          <w:sz w:val="20"/>
          <w:szCs w:val="20"/>
          <w:lang w:val="bg-BG"/>
        </w:rPr>
        <w:t xml:space="preserve">В случай, че при </w:t>
      </w:r>
      <w:r>
        <w:rPr>
          <w:rFonts w:ascii="Verdana" w:hAnsi="Verdana" w:cs="Tahoma"/>
          <w:i/>
          <w:color w:val="000000"/>
          <w:sz w:val="20"/>
          <w:szCs w:val="20"/>
          <w:lang w:val="bg-BG"/>
        </w:rPr>
        <w:t>изпълнение на договора участникът</w:t>
      </w:r>
      <w:r w:rsidRPr="00D515ED">
        <w:rPr>
          <w:rFonts w:ascii="Verdana" w:hAnsi="Verdana" w:cs="Tahoma"/>
          <w:i/>
          <w:color w:val="000000"/>
          <w:sz w:val="20"/>
          <w:szCs w:val="20"/>
          <w:lang w:val="bg-BG"/>
        </w:rPr>
        <w:t xml:space="preserve"> ще използва </w:t>
      </w:r>
      <w:r>
        <w:rPr>
          <w:rFonts w:ascii="Verdana" w:hAnsi="Verdana" w:cs="Tahoma"/>
          <w:i/>
          <w:color w:val="000000"/>
          <w:sz w:val="20"/>
          <w:szCs w:val="20"/>
          <w:lang w:val="bg-BG"/>
        </w:rPr>
        <w:t>група сервизи, то горното изискване е валидно з</w:t>
      </w:r>
      <w:r w:rsidRPr="00D515ED">
        <w:rPr>
          <w:rFonts w:ascii="Verdana" w:hAnsi="Verdana" w:cs="Tahoma"/>
          <w:i/>
          <w:color w:val="000000"/>
          <w:sz w:val="20"/>
          <w:szCs w:val="20"/>
          <w:lang w:val="bg-BG"/>
        </w:rPr>
        <w:t>а всеки един от тях.</w:t>
      </w:r>
    </w:p>
    <w:p w14:paraId="5219AFEB" w14:textId="77777777" w:rsidR="000D7225" w:rsidRPr="000D7225" w:rsidRDefault="007C3200" w:rsidP="000D7225">
      <w:pPr>
        <w:keepLines/>
        <w:numPr>
          <w:ilvl w:val="3"/>
          <w:numId w:val="15"/>
        </w:numPr>
        <w:spacing w:before="120" w:after="120"/>
        <w:ind w:left="2127"/>
        <w:jc w:val="both"/>
        <w:rPr>
          <w:rFonts w:ascii="Verdana" w:eastAsiaTheme="minorHAnsi" w:hAnsi="Verdana" w:cs="TimesNewRomanPSMT"/>
          <w:sz w:val="20"/>
          <w:szCs w:val="20"/>
          <w:lang w:val="bg-BG"/>
        </w:rPr>
      </w:pPr>
      <w:r w:rsidRPr="000D6D5E">
        <w:rPr>
          <w:rFonts w:ascii="Verdana" w:hAnsi="Verdana"/>
          <w:b/>
          <w:sz w:val="20"/>
          <w:szCs w:val="20"/>
          <w:lang w:val="bg-BG"/>
        </w:rPr>
        <w:t>Доказване</w:t>
      </w:r>
      <w:r>
        <w:rPr>
          <w:rFonts w:ascii="Verdana" w:hAnsi="Verdana"/>
          <w:b/>
          <w:sz w:val="20"/>
          <w:szCs w:val="20"/>
          <w:lang w:val="bg-BG"/>
        </w:rPr>
        <w:t>:</w:t>
      </w:r>
      <w:r w:rsidRPr="007C3200">
        <w:rPr>
          <w:rFonts w:ascii="Verdana" w:eastAsiaTheme="minorHAnsi" w:hAnsi="Verdana" w:cs="TimesNewRomanPSMT"/>
          <w:sz w:val="20"/>
          <w:szCs w:val="20"/>
          <w:lang w:val="bg-BG"/>
        </w:rPr>
        <w:t xml:space="preserve"> </w:t>
      </w:r>
      <w:r w:rsidR="000D7225" w:rsidRPr="000D7225">
        <w:rPr>
          <w:rFonts w:ascii="Verdana" w:eastAsiaTheme="minorHAnsi" w:hAnsi="Verdana" w:cs="TimesNewRomanPSMT"/>
          <w:sz w:val="20"/>
          <w:szCs w:val="20"/>
          <w:lang w:val="bg-BG"/>
        </w:rPr>
        <w:t>В</w:t>
      </w:r>
      <w:r w:rsidR="000D7225"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000D7225" w:rsidRPr="000D7225">
        <w:rPr>
          <w:rFonts w:ascii="Verdana" w:eastAsiaTheme="minorHAnsi" w:hAnsi="Verdana" w:cs="TimesNewRomanPSMT"/>
          <w:sz w:val="20"/>
          <w:szCs w:val="20"/>
          <w:lang w:val="bg-BG"/>
        </w:rPr>
        <w:t xml:space="preserve"> Участникът описва/декларира списък на персонала, който ще изпълнява поръчката, в който са посочени име и длъжност (професионална компетентност</w:t>
      </w:r>
      <w:r w:rsidR="000D7225" w:rsidRPr="000D7225">
        <w:rPr>
          <w:rFonts w:ascii="Verdana" w:eastAsiaTheme="minorHAnsi" w:hAnsi="Verdana" w:cs="TimesNewRomanPSMT"/>
          <w:sz w:val="20"/>
          <w:szCs w:val="20"/>
          <w:vertAlign w:val="superscript"/>
          <w:lang w:val="bg-BG"/>
        </w:rPr>
        <w:footnoteReference w:id="3"/>
      </w:r>
      <w:r w:rsidR="000D7225" w:rsidRPr="000D7225">
        <w:rPr>
          <w:rFonts w:ascii="Verdana" w:eastAsiaTheme="minorHAnsi" w:hAnsi="Verdana" w:cs="TimesNewRomanPSMT"/>
          <w:sz w:val="20"/>
          <w:szCs w:val="20"/>
          <w:lang w:val="bg-BG"/>
        </w:rPr>
        <w:t xml:space="preserve">) на лицата. </w:t>
      </w:r>
    </w:p>
    <w:p w14:paraId="5D084B77" w14:textId="184E2B4C" w:rsidR="007C3200" w:rsidRPr="008D596C" w:rsidRDefault="007C3200" w:rsidP="000D6D5E">
      <w:pPr>
        <w:keepLines/>
        <w:numPr>
          <w:ilvl w:val="3"/>
          <w:numId w:val="15"/>
        </w:numPr>
        <w:spacing w:before="120" w:after="120"/>
        <w:ind w:left="2127"/>
        <w:jc w:val="both"/>
        <w:rPr>
          <w:rFonts w:ascii="Verdana" w:hAnsi="Verdana"/>
          <w:b/>
          <w:sz w:val="20"/>
          <w:szCs w:val="20"/>
          <w:lang w:val="bg-BG"/>
        </w:rPr>
      </w:pPr>
      <w:r w:rsidRPr="002C6C1B">
        <w:rPr>
          <w:rFonts w:ascii="Verdana" w:eastAsiaTheme="minorHAnsi" w:hAnsi="Verdana" w:cs="TimesNewRomanPSMT"/>
          <w:sz w:val="20"/>
          <w:szCs w:val="20"/>
          <w:lang w:val="bg-BG"/>
        </w:rPr>
        <w:t xml:space="preserve">От списъкът трябва да е видно съответствието с </w:t>
      </w:r>
      <w:r w:rsidRPr="008D596C">
        <w:rPr>
          <w:rFonts w:ascii="Verdana" w:eastAsiaTheme="minorHAnsi" w:hAnsi="Verdana" w:cs="TimesNewRomanPSMT"/>
          <w:sz w:val="20"/>
          <w:szCs w:val="20"/>
          <w:lang w:val="bg-BG"/>
        </w:rPr>
        <w:t>изискванията на т</w:t>
      </w:r>
      <w:r w:rsidR="009F16AB">
        <w:rPr>
          <w:rFonts w:ascii="Verdana" w:eastAsiaTheme="minorHAnsi" w:hAnsi="Verdana" w:cs="TimesNewRomanPSMT"/>
          <w:sz w:val="20"/>
          <w:szCs w:val="20"/>
          <w:lang w:val="bg-BG"/>
        </w:rPr>
        <w:t>. 17.3.2</w:t>
      </w:r>
      <w:r w:rsidRPr="007340CC">
        <w:rPr>
          <w:rFonts w:ascii="Verdana" w:eastAsiaTheme="minorHAnsi" w:hAnsi="Verdana" w:cs="TimesNewRomanPSMT"/>
          <w:sz w:val="20"/>
          <w:szCs w:val="20"/>
          <w:lang w:val="bg-BG"/>
        </w:rPr>
        <w:t xml:space="preserve">. </w:t>
      </w:r>
      <w:r w:rsidRPr="008D596C">
        <w:rPr>
          <w:rFonts w:ascii="Verdana" w:eastAsiaTheme="minorHAnsi" w:hAnsi="Verdana" w:cs="TimesNewRomanPSMT"/>
          <w:sz w:val="20"/>
          <w:szCs w:val="20"/>
          <w:lang w:val="bg-BG"/>
        </w:rPr>
        <w:t>по-горе по отношение на изисканите там лица.</w:t>
      </w:r>
    </w:p>
    <w:p w14:paraId="75C47BFA" w14:textId="381C6E0D" w:rsidR="00A0142F" w:rsidRPr="00C410A5" w:rsidRDefault="008F03B4" w:rsidP="00C410A5">
      <w:pPr>
        <w:keepLines/>
        <w:numPr>
          <w:ilvl w:val="2"/>
          <w:numId w:val="15"/>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008F3321">
        <w:rPr>
          <w:rFonts w:ascii="Verdana" w:hAnsi="Verdana"/>
          <w:sz w:val="20"/>
          <w:szCs w:val="20"/>
          <w:lang w:val="bg-BG"/>
        </w:rPr>
        <w:t xml:space="preserve">  </w:t>
      </w:r>
      <w:r w:rsidR="00A96E62" w:rsidRPr="008F3321">
        <w:rPr>
          <w:rFonts w:ascii="Verdana" w:hAnsi="Verdana"/>
          <w:sz w:val="20"/>
          <w:szCs w:val="20"/>
          <w:lang w:val="bg-BG"/>
        </w:rPr>
        <w:t xml:space="preserve"> Участник</w:t>
      </w:r>
      <w:r w:rsidR="00466701">
        <w:rPr>
          <w:rFonts w:ascii="Verdana" w:hAnsi="Verdana"/>
          <w:sz w:val="20"/>
          <w:szCs w:val="20"/>
          <w:lang w:val="bg-BG"/>
        </w:rPr>
        <w:t>ът</w:t>
      </w:r>
      <w:r w:rsidR="00A96E62" w:rsidRPr="008F3321">
        <w:rPr>
          <w:rFonts w:ascii="Verdana" w:hAnsi="Verdana"/>
          <w:sz w:val="20"/>
          <w:szCs w:val="20"/>
          <w:lang w:val="bg-BG"/>
        </w:rPr>
        <w:t xml:space="preserve"> трябва да разполага </w:t>
      </w:r>
      <w:r w:rsidR="002A619B">
        <w:rPr>
          <w:rFonts w:ascii="Verdana" w:hAnsi="Verdana"/>
          <w:sz w:val="20"/>
          <w:szCs w:val="20"/>
          <w:lang w:val="bg-BG"/>
        </w:rPr>
        <w:t>със следните инструменти , съоръжения, и техническо оборудване</w:t>
      </w:r>
      <w:r w:rsidR="004053D4">
        <w:rPr>
          <w:rFonts w:ascii="Verdana" w:hAnsi="Verdana"/>
          <w:sz w:val="20"/>
          <w:szCs w:val="20"/>
          <w:lang w:val="bg-BG"/>
        </w:rPr>
        <w:t>, необход</w:t>
      </w:r>
      <w:r w:rsidR="00C410A5">
        <w:rPr>
          <w:rFonts w:ascii="Verdana" w:hAnsi="Verdana"/>
          <w:sz w:val="20"/>
          <w:szCs w:val="20"/>
          <w:lang w:val="bg-BG"/>
        </w:rPr>
        <w:t xml:space="preserve">имо за  изпълнение на поръчката - </w:t>
      </w:r>
      <w:r w:rsidR="00A0142F" w:rsidRPr="00C410A5">
        <w:rPr>
          <w:rFonts w:ascii="Verdana" w:hAnsi="Verdana"/>
          <w:sz w:val="20"/>
          <w:szCs w:val="20"/>
          <w:lang w:val="bg-BG"/>
        </w:rPr>
        <w:t>Действаща сервизна база на територията на град София изградена и оборудвана</w:t>
      </w:r>
      <w:r w:rsidR="00DA16B1">
        <w:rPr>
          <w:rFonts w:ascii="Verdana" w:hAnsi="Verdana"/>
          <w:sz w:val="20"/>
          <w:szCs w:val="20"/>
          <w:lang w:val="bg-BG"/>
        </w:rPr>
        <w:t>,</w:t>
      </w:r>
      <w:r w:rsidR="00A0142F" w:rsidRPr="00C410A5">
        <w:rPr>
          <w:rFonts w:ascii="Verdana" w:hAnsi="Verdana"/>
          <w:sz w:val="20"/>
          <w:szCs w:val="20"/>
          <w:lang w:val="bg-BG"/>
        </w:rPr>
        <w:t xml:space="preserve"> съгласно нормативните и законови разпоредби и отговарящи </w:t>
      </w:r>
      <w:r w:rsidR="00C410A5" w:rsidRPr="00C410A5">
        <w:rPr>
          <w:rFonts w:ascii="Verdana" w:hAnsi="Verdana"/>
          <w:sz w:val="20"/>
          <w:szCs w:val="20"/>
          <w:lang w:val="bg-BG"/>
        </w:rPr>
        <w:t>на следните минимални изисквания:</w:t>
      </w:r>
    </w:p>
    <w:p w14:paraId="04559057" w14:textId="7E9A2834" w:rsidR="00FB433F" w:rsidRPr="00471EE9" w:rsidRDefault="00FB433F" w:rsidP="00FB433F">
      <w:pPr>
        <w:pStyle w:val="ListParagraph"/>
        <w:keepLines/>
        <w:numPr>
          <w:ilvl w:val="0"/>
          <w:numId w:val="17"/>
        </w:numPr>
        <w:spacing w:before="120" w:after="120"/>
        <w:jc w:val="both"/>
        <w:rPr>
          <w:rFonts w:ascii="Verdana" w:hAnsi="Verdana"/>
          <w:sz w:val="20"/>
          <w:szCs w:val="20"/>
          <w:lang w:val="bg-BG"/>
        </w:rPr>
      </w:pPr>
      <w:r w:rsidRPr="00471EE9">
        <w:rPr>
          <w:rFonts w:ascii="Verdana" w:hAnsi="Verdana"/>
          <w:sz w:val="20"/>
          <w:szCs w:val="20"/>
          <w:lang w:val="bg-BG"/>
        </w:rPr>
        <w:t xml:space="preserve"> подемници за работа по автомобили</w:t>
      </w:r>
      <w:r w:rsidR="008545CE">
        <w:rPr>
          <w:rFonts w:ascii="Verdana" w:hAnsi="Verdana"/>
          <w:sz w:val="20"/>
          <w:szCs w:val="20"/>
          <w:lang w:val="bg-BG"/>
        </w:rPr>
        <w:t xml:space="preserve">те от </w:t>
      </w:r>
      <w:r w:rsidR="008545CE" w:rsidRPr="00471EE9">
        <w:rPr>
          <w:rFonts w:ascii="Verdana" w:hAnsi="Verdana"/>
          <w:sz w:val="20"/>
          <w:szCs w:val="20"/>
          <w:lang w:val="bg-BG"/>
        </w:rPr>
        <w:t xml:space="preserve">обособена позиция, за която участника </w:t>
      </w:r>
      <w:r w:rsidR="008545CE" w:rsidRPr="0084600F">
        <w:rPr>
          <w:rFonts w:ascii="Verdana" w:hAnsi="Verdana"/>
          <w:sz w:val="20"/>
          <w:szCs w:val="20"/>
          <w:lang w:val="bg-BG"/>
        </w:rPr>
        <w:t>участва.</w:t>
      </w:r>
      <w:r w:rsidRPr="00471EE9">
        <w:rPr>
          <w:rFonts w:ascii="Verdana" w:hAnsi="Verdana"/>
          <w:sz w:val="20"/>
          <w:szCs w:val="20"/>
          <w:lang w:val="bg-BG"/>
        </w:rPr>
        <w:t xml:space="preserve"> </w:t>
      </w:r>
    </w:p>
    <w:p w14:paraId="4BECE5A3" w14:textId="7B0542FB" w:rsidR="00FB433F" w:rsidRPr="00471EE9" w:rsidRDefault="00AD1A4D" w:rsidP="00FB433F">
      <w:pPr>
        <w:pStyle w:val="ListParagraph"/>
        <w:keepLines/>
        <w:numPr>
          <w:ilvl w:val="0"/>
          <w:numId w:val="17"/>
        </w:numPr>
        <w:spacing w:before="120" w:after="120"/>
        <w:jc w:val="both"/>
        <w:rPr>
          <w:rFonts w:ascii="Verdana" w:hAnsi="Verdana"/>
          <w:sz w:val="20"/>
          <w:szCs w:val="20"/>
          <w:lang w:val="bg-BG"/>
        </w:rPr>
      </w:pPr>
      <w:r w:rsidRPr="00471EE9">
        <w:rPr>
          <w:rFonts w:ascii="Verdana" w:hAnsi="Verdana"/>
          <w:sz w:val="20"/>
          <w:szCs w:val="20"/>
          <w:lang w:val="bg-BG"/>
        </w:rPr>
        <w:t xml:space="preserve">Обособено място за регулиране на ходова част на </w:t>
      </w:r>
      <w:r w:rsidR="008545CE" w:rsidRPr="00471EE9">
        <w:rPr>
          <w:rFonts w:ascii="Verdana" w:hAnsi="Verdana"/>
          <w:sz w:val="20"/>
          <w:szCs w:val="20"/>
          <w:lang w:val="bg-BG"/>
        </w:rPr>
        <w:t>автомобил</w:t>
      </w:r>
      <w:r w:rsidR="008545CE">
        <w:rPr>
          <w:rFonts w:ascii="Verdana" w:hAnsi="Verdana"/>
          <w:sz w:val="20"/>
          <w:szCs w:val="20"/>
          <w:lang w:val="bg-BG"/>
        </w:rPr>
        <w:t xml:space="preserve">ите от </w:t>
      </w:r>
      <w:r w:rsidR="008545CE" w:rsidRPr="00471EE9">
        <w:rPr>
          <w:rFonts w:ascii="Verdana" w:hAnsi="Verdana"/>
          <w:sz w:val="20"/>
          <w:szCs w:val="20"/>
          <w:lang w:val="bg-BG"/>
        </w:rPr>
        <w:t xml:space="preserve">обособена позиция, за която участника </w:t>
      </w:r>
      <w:r w:rsidR="008545CE">
        <w:rPr>
          <w:rFonts w:ascii="Verdana" w:hAnsi="Verdana"/>
          <w:sz w:val="20"/>
          <w:szCs w:val="20"/>
          <w:lang w:val="bg-BG"/>
        </w:rPr>
        <w:t>участва</w:t>
      </w:r>
      <w:r w:rsidR="008545CE" w:rsidRPr="00471EE9">
        <w:rPr>
          <w:rFonts w:ascii="Verdana" w:hAnsi="Verdana"/>
          <w:sz w:val="20"/>
          <w:szCs w:val="20"/>
          <w:lang w:val="bg-BG"/>
        </w:rPr>
        <w:t xml:space="preserve"> </w:t>
      </w:r>
      <w:r w:rsidRPr="00471EE9">
        <w:rPr>
          <w:rFonts w:ascii="Verdana" w:hAnsi="Verdana"/>
          <w:sz w:val="20"/>
          <w:szCs w:val="20"/>
          <w:lang w:val="bg-BG"/>
        </w:rPr>
        <w:t xml:space="preserve">оборудвано със стенд с възможност за издаване на писмен паспорт за състоянието </w:t>
      </w:r>
      <w:r w:rsidR="00F327A6" w:rsidRPr="00471EE9">
        <w:rPr>
          <w:rFonts w:ascii="Verdana" w:hAnsi="Verdana"/>
          <w:sz w:val="20"/>
          <w:szCs w:val="20"/>
          <w:lang w:val="bg-BG"/>
        </w:rPr>
        <w:t>на проверяваните части;</w:t>
      </w:r>
    </w:p>
    <w:p w14:paraId="3FD84317" w14:textId="5CD72027" w:rsidR="00F327A6" w:rsidRPr="00471EE9" w:rsidRDefault="00F327A6" w:rsidP="00FB433F">
      <w:pPr>
        <w:pStyle w:val="ListParagraph"/>
        <w:keepLines/>
        <w:numPr>
          <w:ilvl w:val="0"/>
          <w:numId w:val="17"/>
        </w:numPr>
        <w:spacing w:before="120" w:after="120"/>
        <w:jc w:val="both"/>
        <w:rPr>
          <w:rFonts w:ascii="Verdana" w:hAnsi="Verdana"/>
          <w:sz w:val="20"/>
          <w:szCs w:val="20"/>
          <w:lang w:val="bg-BG"/>
        </w:rPr>
      </w:pPr>
      <w:r w:rsidRPr="00471EE9">
        <w:rPr>
          <w:rFonts w:ascii="Verdana" w:hAnsi="Verdana"/>
          <w:sz w:val="20"/>
          <w:szCs w:val="20"/>
          <w:lang w:val="bg-BG"/>
        </w:rPr>
        <w:t xml:space="preserve">Обособено място за диагностика оборудвано със специализиран софтуер </w:t>
      </w:r>
      <w:r w:rsidR="00CD56EC" w:rsidRPr="00471EE9">
        <w:rPr>
          <w:rFonts w:ascii="Verdana" w:hAnsi="Verdana"/>
          <w:sz w:val="20"/>
          <w:szCs w:val="20"/>
          <w:lang w:val="bg-BG"/>
        </w:rPr>
        <w:t>за диагностика на автомобилите от марката на съответната обособена позиция, за която участника участва.</w:t>
      </w:r>
    </w:p>
    <w:p w14:paraId="155B087A" w14:textId="3A704F6A" w:rsidR="00AF44D0" w:rsidRPr="00471EE9" w:rsidRDefault="00AF44D0" w:rsidP="00FB433F">
      <w:pPr>
        <w:pStyle w:val="ListParagraph"/>
        <w:keepLines/>
        <w:numPr>
          <w:ilvl w:val="0"/>
          <w:numId w:val="17"/>
        </w:numPr>
        <w:spacing w:before="120" w:after="120"/>
        <w:jc w:val="both"/>
        <w:rPr>
          <w:rFonts w:ascii="Verdana" w:hAnsi="Verdana"/>
          <w:b/>
          <w:sz w:val="20"/>
          <w:szCs w:val="20"/>
          <w:lang w:val="bg-BG"/>
        </w:rPr>
      </w:pPr>
      <w:r w:rsidRPr="00471EE9">
        <w:rPr>
          <w:rFonts w:ascii="Verdana" w:hAnsi="Verdana"/>
          <w:sz w:val="20"/>
          <w:szCs w:val="20"/>
          <w:lang w:val="bg-BG"/>
        </w:rPr>
        <w:t xml:space="preserve">Оборудване необходимо за ремонт на автомобилите от всяка обособена позиция, за която участника </w:t>
      </w:r>
      <w:r w:rsidRPr="0084600F">
        <w:rPr>
          <w:rFonts w:ascii="Verdana" w:hAnsi="Verdana"/>
          <w:sz w:val="20"/>
          <w:szCs w:val="20"/>
          <w:lang w:val="bg-BG"/>
        </w:rPr>
        <w:t>участва.</w:t>
      </w:r>
    </w:p>
    <w:p w14:paraId="06CD0B8E" w14:textId="77777777" w:rsidR="00471EE9" w:rsidRDefault="00471EE9" w:rsidP="00D23C79">
      <w:pPr>
        <w:pStyle w:val="ListParagraph"/>
        <w:keepLines/>
        <w:spacing w:before="120" w:after="120"/>
        <w:jc w:val="both"/>
        <w:rPr>
          <w:rFonts w:ascii="Verdana" w:hAnsi="Verdana"/>
          <w:sz w:val="20"/>
          <w:szCs w:val="20"/>
          <w:lang w:val="bg-BG"/>
        </w:rPr>
      </w:pPr>
    </w:p>
    <w:p w14:paraId="232417C8" w14:textId="35785711" w:rsidR="00D23C79" w:rsidRDefault="00D23C79" w:rsidP="00D23C79">
      <w:pPr>
        <w:pStyle w:val="ListParagraph"/>
        <w:keepLines/>
        <w:spacing w:before="120" w:after="120"/>
        <w:jc w:val="both"/>
        <w:rPr>
          <w:rFonts w:ascii="Verdana" w:hAnsi="Verdana"/>
          <w:sz w:val="20"/>
          <w:szCs w:val="20"/>
          <w:lang w:val="bg-BG"/>
        </w:rPr>
      </w:pPr>
      <w:r>
        <w:rPr>
          <w:rFonts w:ascii="Verdana" w:hAnsi="Verdana"/>
          <w:sz w:val="20"/>
          <w:szCs w:val="20"/>
          <w:lang w:val="bg-BG"/>
        </w:rPr>
        <w:t>Ако участникът разп</w:t>
      </w:r>
      <w:r w:rsidR="0084600F">
        <w:rPr>
          <w:rFonts w:ascii="Verdana" w:hAnsi="Verdana"/>
          <w:sz w:val="20"/>
          <w:szCs w:val="20"/>
          <w:lang w:val="bg-BG"/>
        </w:rPr>
        <w:t>олага с група сервизи</w:t>
      </w:r>
      <w:r w:rsidR="00471EE9">
        <w:rPr>
          <w:rFonts w:ascii="Verdana" w:hAnsi="Verdana"/>
          <w:sz w:val="20"/>
          <w:szCs w:val="20"/>
          <w:lang w:val="bg-BG"/>
        </w:rPr>
        <w:t>, то тогава това са минималните изисквания за всеки един от тях.</w:t>
      </w:r>
    </w:p>
    <w:p w14:paraId="0340EDB4" w14:textId="77777777" w:rsidR="00471EE9" w:rsidRPr="00FB433F" w:rsidRDefault="00471EE9" w:rsidP="00D23C79">
      <w:pPr>
        <w:pStyle w:val="ListParagraph"/>
        <w:keepLines/>
        <w:spacing w:before="120" w:after="120"/>
        <w:jc w:val="both"/>
        <w:rPr>
          <w:rFonts w:ascii="Verdana" w:hAnsi="Verdana"/>
          <w:sz w:val="20"/>
          <w:szCs w:val="20"/>
          <w:lang w:val="bg-BG"/>
        </w:rPr>
      </w:pPr>
    </w:p>
    <w:p w14:paraId="7BCCF4F6" w14:textId="232C51D8" w:rsidR="00DB6381" w:rsidRDefault="00682AF3" w:rsidP="00DB6381">
      <w:pPr>
        <w:pStyle w:val="ListParagraph"/>
        <w:numPr>
          <w:ilvl w:val="3"/>
          <w:numId w:val="15"/>
        </w:numPr>
        <w:ind w:left="1560"/>
        <w:jc w:val="both"/>
        <w:rPr>
          <w:rFonts w:ascii="Verdana" w:eastAsiaTheme="minorHAnsi" w:hAnsi="Verdana" w:cs="TimesNewRomanPSMT"/>
          <w:sz w:val="20"/>
          <w:szCs w:val="20"/>
          <w:lang w:val="bg-BG"/>
        </w:rPr>
      </w:pPr>
      <w:r>
        <w:rPr>
          <w:rFonts w:ascii="Verdana" w:hAnsi="Verdana"/>
          <w:b/>
          <w:sz w:val="20"/>
          <w:szCs w:val="20"/>
          <w:lang w:val="bg-BG"/>
        </w:rPr>
        <w:t>Доказване:</w:t>
      </w:r>
      <w:r w:rsidR="0040712C" w:rsidRPr="0040712C">
        <w:rPr>
          <w:rFonts w:ascii="Verdana" w:eastAsiaTheme="minorHAnsi" w:hAnsi="Verdana" w:cs="TimesNewRomanPSMT"/>
          <w:sz w:val="20"/>
          <w:szCs w:val="20"/>
          <w:lang w:val="bg-BG"/>
        </w:rPr>
        <w:t xml:space="preserve"> </w:t>
      </w:r>
      <w:r w:rsidR="00DB6381">
        <w:rPr>
          <w:rFonts w:ascii="Verdana" w:eastAsiaTheme="minorHAnsi" w:hAnsi="Verdana" w:cs="TimesNewRomanPSMT"/>
          <w:sz w:val="20"/>
          <w:szCs w:val="20"/>
          <w:lang w:val="bg-BG"/>
        </w:rPr>
        <w:t>Декларация за инструментите, съоръженията и техническото оборудване, които ще бъдат използвани за изпълнение на поръчката.</w:t>
      </w:r>
    </w:p>
    <w:p w14:paraId="030D6021" w14:textId="2D024129" w:rsidR="0040712C" w:rsidRPr="00E610AE" w:rsidRDefault="0040712C" w:rsidP="00DB6381">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В случай, че участникът е декларирал 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008D3E21" w:rsidRPr="0038287C">
        <w:rPr>
          <w:rFonts w:ascii="Verdana" w:eastAsiaTheme="minorHAnsi" w:hAnsi="Verdana" w:cs="TimesNewRomanPSMT"/>
          <w:sz w:val="20"/>
          <w:szCs w:val="20"/>
          <w:lang w:val="bg-BG"/>
        </w:rPr>
        <w:t>,</w:t>
      </w:r>
      <w:r w:rsidR="00594FE7" w:rsidRPr="0038287C">
        <w:t xml:space="preserve"> </w:t>
      </w:r>
      <w:r w:rsidR="00594FE7" w:rsidRPr="0038287C">
        <w:rPr>
          <w:rFonts w:ascii="Verdana" w:eastAsiaTheme="minorHAnsi" w:hAnsi="Verdana" w:cs="TimesNewRomanPSMT"/>
          <w:sz w:val="20"/>
          <w:szCs w:val="20"/>
          <w:lang w:val="bg-BG"/>
        </w:rPr>
        <w:t>като представи документи за поетите от третите лица задължения</w:t>
      </w:r>
      <w:r w:rsidRPr="0038287C">
        <w:rPr>
          <w:rFonts w:ascii="Verdana" w:eastAsiaTheme="minorHAnsi" w:hAnsi="Verdana" w:cs="TimesNewRomanPSMT"/>
          <w:sz w:val="20"/>
          <w:szCs w:val="20"/>
          <w:lang w:val="bg-BG"/>
        </w:rPr>
        <w:t>.</w:t>
      </w:r>
    </w:p>
    <w:p w14:paraId="5156B74B" w14:textId="3A0F5D7A" w:rsidR="008F03B4" w:rsidRPr="00FE0C1F" w:rsidRDefault="0040712C" w:rsidP="000D6D5E">
      <w:pPr>
        <w:keepLines/>
        <w:numPr>
          <w:ilvl w:val="3"/>
          <w:numId w:val="15"/>
        </w:numPr>
        <w:spacing w:before="120" w:after="120"/>
        <w:ind w:left="1985" w:hanging="1134"/>
        <w:jc w:val="both"/>
        <w:rPr>
          <w:rFonts w:ascii="Verdana" w:hAnsi="Verdana"/>
          <w:b/>
          <w:sz w:val="20"/>
          <w:szCs w:val="20"/>
          <w:lang w:val="bg-BG"/>
        </w:rPr>
      </w:pPr>
      <w:r>
        <w:rPr>
          <w:rFonts w:ascii="Verdana" w:hAnsi="Verdana"/>
          <w:sz w:val="20"/>
          <w:szCs w:val="20"/>
          <w:lang w:val="bg-BG"/>
        </w:rPr>
        <w:lastRenderedPageBreak/>
        <w:t xml:space="preserve"> Списъка с </w:t>
      </w:r>
      <w:r w:rsidR="00A96E62" w:rsidRPr="00A96E62">
        <w:rPr>
          <w:rFonts w:ascii="Verdana" w:hAnsi="Verdana"/>
          <w:sz w:val="20"/>
          <w:szCs w:val="20"/>
          <w:lang w:val="bg-BG"/>
        </w:rPr>
        <w:t>Информацията се посочва в Част IV: Критерии за подбор, Раздел В: технически и професионални способности, т. 9) от ЕЕДОП</w:t>
      </w: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9670A3">
      <w:pPr>
        <w:pStyle w:val="ListParagraph"/>
        <w:numPr>
          <w:ilvl w:val="0"/>
          <w:numId w:val="15"/>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670A3">
      <w:pPr>
        <w:pStyle w:val="ListParagraph"/>
        <w:numPr>
          <w:ilvl w:val="1"/>
          <w:numId w:val="15"/>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670A3">
      <w:pPr>
        <w:pStyle w:val="ListParagraph"/>
        <w:numPr>
          <w:ilvl w:val="2"/>
          <w:numId w:val="15"/>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670A3">
      <w:pPr>
        <w:pStyle w:val="ListParagraph"/>
        <w:numPr>
          <w:ilvl w:val="3"/>
          <w:numId w:val="15"/>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670A3">
      <w:pPr>
        <w:pStyle w:val="ListParagraph"/>
        <w:keepLines/>
        <w:numPr>
          <w:ilvl w:val="3"/>
          <w:numId w:val="15"/>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670A3">
      <w:pPr>
        <w:keepLines/>
        <w:numPr>
          <w:ilvl w:val="3"/>
          <w:numId w:val="15"/>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670A3">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670A3">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670A3">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670A3">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670A3">
      <w:pPr>
        <w:keepLines/>
        <w:numPr>
          <w:ilvl w:val="3"/>
          <w:numId w:val="15"/>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lastRenderedPageBreak/>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9670A3">
      <w:pPr>
        <w:keepLines/>
        <w:numPr>
          <w:ilvl w:val="2"/>
          <w:numId w:val="15"/>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9670A3">
      <w:pPr>
        <w:keepLines/>
        <w:numPr>
          <w:ilvl w:val="1"/>
          <w:numId w:val="15"/>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670A3">
      <w:pPr>
        <w:keepLines/>
        <w:numPr>
          <w:ilvl w:val="1"/>
          <w:numId w:val="15"/>
        </w:numPr>
        <w:tabs>
          <w:tab w:val="num" w:pos="2880"/>
        </w:tabs>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8D2AFB8" w14:textId="77777777" w:rsidR="00895072" w:rsidRPr="00865053" w:rsidRDefault="00895072" w:rsidP="009670A3">
      <w:pPr>
        <w:keepLines/>
        <w:numPr>
          <w:ilvl w:val="1"/>
          <w:numId w:val="15"/>
        </w:numPr>
        <w:tabs>
          <w:tab w:val="num" w:pos="2880"/>
        </w:tabs>
        <w:spacing w:before="120" w:after="120"/>
        <w:ind w:left="1276"/>
        <w:jc w:val="both"/>
        <w:rPr>
          <w:rFonts w:ascii="Verdana" w:hAnsi="Verdana"/>
          <w:sz w:val="20"/>
          <w:szCs w:val="20"/>
          <w:lang w:eastAsia="bg-BG"/>
        </w:rPr>
      </w:pPr>
      <w:r w:rsidRPr="007153E3">
        <w:rPr>
          <w:rFonts w:ascii="Verdana" w:hAnsi="Verdana"/>
          <w:sz w:val="20"/>
          <w:szCs w:val="20"/>
          <w:lang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7153E3">
        <w:rPr>
          <w:rFonts w:ascii="Verdana" w:hAnsi="Verdana"/>
          <w:sz w:val="20"/>
          <w:szCs w:val="20"/>
          <w:lang w:eastAsia="bg-BG"/>
        </w:rPr>
        <w:t>;</w:t>
      </w:r>
    </w:p>
    <w:p w14:paraId="324330D5" w14:textId="77777777" w:rsidR="00895072" w:rsidRPr="00895072" w:rsidRDefault="00895072" w:rsidP="009670A3">
      <w:pPr>
        <w:keepLines/>
        <w:numPr>
          <w:ilvl w:val="1"/>
          <w:numId w:val="15"/>
        </w:numPr>
        <w:tabs>
          <w:tab w:val="num" w:pos="2880"/>
        </w:tabs>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E7489D">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E7489D">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E7489D">
      <w:pPr>
        <w:numPr>
          <w:ilvl w:val="0"/>
          <w:numId w:val="16"/>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9670A3">
      <w:pPr>
        <w:keepLines/>
        <w:numPr>
          <w:ilvl w:val="1"/>
          <w:numId w:val="15"/>
        </w:numPr>
        <w:spacing w:before="120" w:after="120"/>
        <w:ind w:left="1276"/>
        <w:jc w:val="both"/>
        <w:rPr>
          <w:rFonts w:ascii="Verdana" w:hAnsi="Verdana"/>
          <w:sz w:val="20"/>
          <w:szCs w:val="20"/>
          <w:lang w:val="bg-BG"/>
        </w:rPr>
      </w:pPr>
      <w:r w:rsidRPr="009D4CB4">
        <w:rPr>
          <w:rFonts w:ascii="Verdana" w:hAnsi="Verdana"/>
          <w:b/>
          <w:sz w:val="20"/>
          <w:szCs w:val="20"/>
          <w:lang w:val="bg-BG"/>
        </w:rPr>
        <w:lastRenderedPageBreak/>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670A3">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9670A3">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9670A3">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Pr="00EA0F31" w:rsidRDefault="00AC72EB" w:rsidP="00EA0F31">
      <w:pPr>
        <w:keepLines/>
        <w:numPr>
          <w:ilvl w:val="2"/>
          <w:numId w:val="15"/>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1B4DDA13" w14:textId="4F5C092D" w:rsidR="00AC72EB" w:rsidRPr="00277011" w:rsidRDefault="00AC72EB" w:rsidP="00E54495">
      <w:pPr>
        <w:keepLines/>
        <w:numPr>
          <w:ilvl w:val="1"/>
          <w:numId w:val="15"/>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48F6" w:rsidRDefault="00815B8B" w:rsidP="008F6DB3">
      <w:pPr>
        <w:keepLines/>
        <w:numPr>
          <w:ilvl w:val="1"/>
          <w:numId w:val="15"/>
        </w:numPr>
        <w:spacing w:before="120" w:after="120"/>
        <w:jc w:val="both"/>
        <w:rPr>
          <w:rFonts w:ascii="Verdana" w:hAnsi="Verdana"/>
          <w:b/>
          <w:bCs/>
          <w:sz w:val="20"/>
          <w:szCs w:val="20"/>
          <w:lang w:val="bg-BG"/>
        </w:rPr>
      </w:pPr>
      <w:r w:rsidRPr="00CE189B">
        <w:rPr>
          <w:rFonts w:cs="Tahoma"/>
          <w:b/>
          <w:color w:val="000000"/>
          <w:sz w:val="20"/>
          <w:szCs w:val="20"/>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008F6DB3" w:rsidRPr="008F6DB3">
        <w:rPr>
          <w:rFonts w:ascii="Verdana" w:hAnsi="Verdana"/>
          <w:b/>
          <w:bCs/>
          <w:sz w:val="20"/>
          <w:szCs w:val="20"/>
          <w:lang w:val="bg-BG"/>
        </w:rPr>
        <w:t xml:space="preserve"> </w:t>
      </w:r>
      <w:r w:rsidR="008F6DB3" w:rsidRPr="008F6DB3">
        <w:rPr>
          <w:rFonts w:ascii="Verdana" w:hAnsi="Verdana"/>
          <w:b/>
          <w:bCs/>
          <w:sz w:val="20"/>
          <w:szCs w:val="20"/>
          <w:u w:val="single"/>
          <w:lang w:val="bg-BG"/>
        </w:rPr>
        <w:t>с посочване на съответната обособена позиция</w:t>
      </w:r>
      <w:r w:rsidR="008F6DB3">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4B6B19A3" w:rsidR="00631568" w:rsidRPr="00631568" w:rsidRDefault="00631568" w:rsidP="00631568">
      <w:pPr>
        <w:pStyle w:val="ListParagraph"/>
        <w:numPr>
          <w:ilvl w:val="2"/>
          <w:numId w:val="15"/>
        </w:numPr>
        <w:ind w:left="2977"/>
        <w:jc w:val="both"/>
        <w:rPr>
          <w:rFonts w:ascii="Verdana" w:hAnsi="Verdana"/>
          <w:bCs/>
          <w:sz w:val="20"/>
          <w:szCs w:val="20"/>
          <w:lang w:val="bg-BG"/>
        </w:rPr>
      </w:pPr>
      <w:r w:rsidRPr="00631568">
        <w:rPr>
          <w:rFonts w:ascii="Verdana" w:hAnsi="Verdana"/>
          <w:bCs/>
          <w:sz w:val="20"/>
          <w:szCs w:val="20"/>
          <w:lang w:val="bg-BG"/>
        </w:rPr>
        <w:t xml:space="preserve">Ценова таблица №1 и Ценова таблица №2 (по образец) 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631568">
        <w:rPr>
          <w:rFonts w:ascii="Verdana" w:hAnsi="Verdana"/>
          <w:sz w:val="20"/>
          <w:szCs w:val="20"/>
          <w:lang w:val="bg-BG"/>
        </w:rPr>
        <w:t xml:space="preserve"> носител</w:t>
      </w:r>
      <w:r w:rsidRPr="00631568">
        <w:rPr>
          <w:rFonts w:ascii="Verdana" w:hAnsi="Verdana"/>
          <w:sz w:val="20"/>
          <w:szCs w:val="20"/>
          <w:lang w:val="en-US"/>
        </w:rPr>
        <w:t xml:space="preserve"> </w:t>
      </w:r>
      <w:r w:rsidRPr="00960C65">
        <w:rPr>
          <w:rFonts w:ascii="Verdana" w:hAnsi="Verdana"/>
          <w:b/>
          <w:sz w:val="20"/>
          <w:szCs w:val="20"/>
          <w:lang w:val="bg-BG"/>
        </w:rPr>
        <w:t>за съответната обособена позиция</w:t>
      </w:r>
      <w:r w:rsidRPr="00631568">
        <w:rPr>
          <w:rFonts w:ascii="Verdana" w:hAnsi="Verdana"/>
          <w:sz w:val="20"/>
          <w:szCs w:val="20"/>
          <w:lang w:val="bg-BG"/>
        </w:rPr>
        <w:t>.</w:t>
      </w:r>
      <w:r w:rsidRPr="00631568">
        <w:rPr>
          <w:rFonts w:ascii="Verdana" w:hAnsi="Verdana"/>
          <w:bCs/>
          <w:sz w:val="20"/>
          <w:szCs w:val="20"/>
          <w:lang w:val="bg-BG"/>
        </w:rPr>
        <w:t xml:space="preserve"> </w:t>
      </w:r>
    </w:p>
    <w:p w14:paraId="77886457" w14:textId="5DA08701" w:rsidR="001128AA" w:rsidRPr="007340CC" w:rsidRDefault="001128AA" w:rsidP="00327A1B">
      <w:pPr>
        <w:keepLines/>
        <w:spacing w:before="120" w:after="120"/>
        <w:ind w:left="2835"/>
        <w:jc w:val="both"/>
        <w:rPr>
          <w:rFonts w:ascii="Verdana" w:hAnsi="Verdana"/>
          <w:b/>
          <w:bCs/>
          <w:sz w:val="20"/>
          <w:szCs w:val="20"/>
          <w:lang w:val="bg-BG"/>
        </w:rPr>
      </w:pPr>
    </w:p>
    <w:p w14:paraId="38983FD1" w14:textId="553D6610" w:rsidR="00815B8B" w:rsidRPr="007340CC" w:rsidRDefault="00815B8B" w:rsidP="009670A3">
      <w:pPr>
        <w:keepLines/>
        <w:numPr>
          <w:ilvl w:val="2"/>
          <w:numId w:val="15"/>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7070A236" w:rsidR="00815B8B" w:rsidRPr="007340CC" w:rsidRDefault="00815B8B" w:rsidP="009670A3">
      <w:pPr>
        <w:keepLines/>
        <w:numPr>
          <w:ilvl w:val="3"/>
          <w:numId w:val="15"/>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Единичните цени, оферирани от Участника в </w:t>
      </w:r>
      <w:r w:rsidR="00C416E6">
        <w:rPr>
          <w:rFonts w:ascii="Verdana" w:hAnsi="Verdana"/>
          <w:bCs/>
          <w:sz w:val="20"/>
          <w:szCs w:val="20"/>
          <w:lang w:val="bg-BG"/>
        </w:rPr>
        <w:t>Ценова таблица</w:t>
      </w:r>
      <w:r w:rsidR="00037554">
        <w:rPr>
          <w:rFonts w:ascii="Verdana" w:hAnsi="Verdana"/>
          <w:bCs/>
          <w:sz w:val="20"/>
          <w:szCs w:val="20"/>
          <w:lang w:val="bg-BG"/>
        </w:rPr>
        <w:t xml:space="preserve"> </w:t>
      </w:r>
      <w:r w:rsidR="00037554" w:rsidRPr="00631568">
        <w:rPr>
          <w:rFonts w:ascii="Verdana" w:hAnsi="Verdana"/>
          <w:bCs/>
          <w:sz w:val="20"/>
          <w:szCs w:val="20"/>
          <w:lang w:val="bg-BG"/>
        </w:rPr>
        <w:t>№1</w:t>
      </w:r>
      <w:r w:rsidR="00D9005E" w:rsidRPr="007340CC">
        <w:rPr>
          <w:rFonts w:ascii="Verdana" w:hAnsi="Verdana"/>
          <w:sz w:val="20"/>
          <w:szCs w:val="20"/>
          <w:lang w:val="bg-BG"/>
        </w:rPr>
        <w:t xml:space="preserve"> </w:t>
      </w:r>
      <w:r w:rsidRPr="007340CC">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2A16F80E" w:rsidR="00815B8B" w:rsidRPr="007340CC" w:rsidRDefault="00815B8B" w:rsidP="009670A3">
      <w:pPr>
        <w:keepLines/>
        <w:numPr>
          <w:ilvl w:val="3"/>
          <w:numId w:val="15"/>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 xml:space="preserve">Ценова таблица </w:t>
      </w:r>
      <w:r w:rsidR="00037554" w:rsidRPr="00631568">
        <w:rPr>
          <w:rFonts w:ascii="Verdana" w:hAnsi="Verdana"/>
          <w:bCs/>
          <w:sz w:val="20"/>
          <w:szCs w:val="20"/>
          <w:lang w:val="bg-BG"/>
        </w:rPr>
        <w:t>№1</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7F8FCE2B" w:rsidR="00815B8B" w:rsidRPr="00C17FAC" w:rsidRDefault="00815B8B" w:rsidP="009670A3">
      <w:pPr>
        <w:keepLines/>
        <w:numPr>
          <w:ilvl w:val="3"/>
          <w:numId w:val="15"/>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 xml:space="preserve">Ценова таблица </w:t>
      </w:r>
      <w:r w:rsidR="001C382E" w:rsidRPr="00631568">
        <w:rPr>
          <w:rFonts w:ascii="Verdana" w:hAnsi="Verdana"/>
          <w:bCs/>
          <w:sz w:val="20"/>
          <w:szCs w:val="20"/>
          <w:lang w:val="bg-BG"/>
        </w:rPr>
        <w:t>№1</w:t>
      </w:r>
      <w:r w:rsidR="001C382E" w:rsidRPr="007340CC">
        <w:rPr>
          <w:rFonts w:ascii="Verdana" w:hAnsi="Verdana"/>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530E15B7" w14:textId="77777777" w:rsidR="00C17FAC" w:rsidRPr="00C17FAC" w:rsidRDefault="00C17FAC" w:rsidP="00C17FAC">
      <w:pPr>
        <w:keepLines/>
        <w:numPr>
          <w:ilvl w:val="3"/>
          <w:numId w:val="15"/>
        </w:numPr>
        <w:spacing w:before="120" w:after="120"/>
        <w:ind w:left="3544"/>
        <w:jc w:val="both"/>
        <w:rPr>
          <w:rFonts w:ascii="Verdana" w:hAnsi="Verdana"/>
          <w:b/>
          <w:bCs/>
          <w:sz w:val="20"/>
          <w:szCs w:val="20"/>
          <w:lang w:val="bg-BG"/>
        </w:rPr>
      </w:pPr>
      <w:r w:rsidRPr="00C17FAC">
        <w:rPr>
          <w:rFonts w:ascii="Verdana" w:hAnsi="Verdana"/>
          <w:bCs/>
          <w:sz w:val="20"/>
          <w:szCs w:val="20"/>
          <w:lang w:val="bg-BG"/>
        </w:rPr>
        <w:t>В Ценова таблица №1 от раздел Б: Цени и данни, всеки Участник попълва за всяка резервна част/консуматив:</w:t>
      </w:r>
    </w:p>
    <w:p w14:paraId="5E63E4C5" w14:textId="77777777" w:rsidR="00C17FAC" w:rsidRPr="00C17FAC" w:rsidRDefault="00C17FAC" w:rsidP="006357BE">
      <w:pPr>
        <w:numPr>
          <w:ilvl w:val="0"/>
          <w:numId w:val="41"/>
        </w:numPr>
        <w:spacing w:before="120" w:after="120"/>
        <w:ind w:left="1276" w:hanging="425"/>
        <w:jc w:val="both"/>
        <w:rPr>
          <w:rFonts w:ascii="Verdana" w:hAnsi="Verdana" w:cs="Arial"/>
          <w:spacing w:val="-6"/>
          <w:sz w:val="20"/>
          <w:szCs w:val="20"/>
          <w:lang w:val="bg-BG"/>
        </w:rPr>
      </w:pPr>
      <w:r w:rsidRPr="00C17FAC">
        <w:rPr>
          <w:rFonts w:ascii="Verdana" w:hAnsi="Verdana"/>
          <w:b/>
          <w:spacing w:val="-6"/>
          <w:sz w:val="20"/>
          <w:szCs w:val="20"/>
          <w:lang w:val="bg-BG"/>
        </w:rPr>
        <w:t>Марка</w:t>
      </w:r>
      <w:r w:rsidRPr="00C17FAC">
        <w:rPr>
          <w:rFonts w:ascii="Verdana" w:hAnsi="Verdana" w:cs="Arial"/>
          <w:spacing w:val="-6"/>
          <w:sz w:val="20"/>
          <w:szCs w:val="20"/>
          <w:lang w:val="bg-BG"/>
        </w:rPr>
        <w:t xml:space="preserve"> на резервната част/консуматив</w:t>
      </w:r>
      <w:r w:rsidRPr="00C17FAC">
        <w:rPr>
          <w:rFonts w:ascii="Verdana" w:hAnsi="Verdana"/>
          <w:spacing w:val="-6"/>
          <w:sz w:val="20"/>
          <w:szCs w:val="20"/>
          <w:lang w:val="bg-BG"/>
        </w:rPr>
        <w:t xml:space="preserve">. </w:t>
      </w:r>
    </w:p>
    <w:p w14:paraId="394C4ADC" w14:textId="77777777" w:rsidR="00C17FAC" w:rsidRPr="00C17FAC" w:rsidRDefault="00C17FAC" w:rsidP="006357BE">
      <w:pPr>
        <w:numPr>
          <w:ilvl w:val="0"/>
          <w:numId w:val="41"/>
        </w:numPr>
        <w:spacing w:before="120" w:after="120"/>
        <w:ind w:left="1276" w:hanging="425"/>
        <w:jc w:val="both"/>
        <w:rPr>
          <w:rFonts w:ascii="Verdana" w:hAnsi="Verdana" w:cs="Arial"/>
          <w:spacing w:val="-6"/>
          <w:sz w:val="20"/>
          <w:szCs w:val="20"/>
          <w:lang w:val="bg-BG"/>
        </w:rPr>
      </w:pPr>
      <w:r w:rsidRPr="00C17FAC">
        <w:rPr>
          <w:rFonts w:ascii="Verdana" w:hAnsi="Verdana"/>
          <w:spacing w:val="-6"/>
          <w:sz w:val="20"/>
          <w:szCs w:val="20"/>
          <w:lang w:val="bg-BG"/>
        </w:rPr>
        <w:t xml:space="preserve">Единична цена в лева без ДДС (A). </w:t>
      </w:r>
    </w:p>
    <w:p w14:paraId="3EE0A5F9" w14:textId="404D56D9" w:rsidR="00C17FAC" w:rsidRPr="00C17FAC" w:rsidRDefault="00C17FAC" w:rsidP="006357BE">
      <w:pPr>
        <w:numPr>
          <w:ilvl w:val="0"/>
          <w:numId w:val="41"/>
        </w:numPr>
        <w:spacing w:before="120" w:after="120"/>
        <w:ind w:left="1276" w:hanging="425"/>
        <w:jc w:val="both"/>
        <w:rPr>
          <w:rFonts w:ascii="Verdana" w:hAnsi="Verdana" w:cs="Arial"/>
          <w:spacing w:val="-6"/>
          <w:sz w:val="20"/>
          <w:szCs w:val="20"/>
          <w:lang w:val="bg-BG"/>
        </w:rPr>
      </w:pPr>
      <w:r w:rsidRPr="001172D5">
        <w:rPr>
          <w:rFonts w:ascii="Verdana" w:hAnsi="Verdana"/>
          <w:spacing w:val="-6"/>
          <w:sz w:val="20"/>
          <w:szCs w:val="20"/>
          <w:lang w:val="bg-BG"/>
        </w:rPr>
        <w:t xml:space="preserve">Времето </w:t>
      </w:r>
      <w:r w:rsidRPr="00AD7F59">
        <w:rPr>
          <w:rFonts w:ascii="Verdana" w:hAnsi="Verdana"/>
          <w:spacing w:val="-6"/>
          <w:sz w:val="20"/>
          <w:szCs w:val="20"/>
          <w:lang w:val="bg-BG"/>
        </w:rPr>
        <w:t xml:space="preserve">за </w:t>
      </w:r>
      <w:r w:rsidRPr="001172D5">
        <w:rPr>
          <w:rFonts w:ascii="Verdana" w:hAnsi="Verdana"/>
          <w:spacing w:val="-6"/>
          <w:sz w:val="20"/>
          <w:szCs w:val="20"/>
          <w:lang w:val="bg-BG"/>
        </w:rPr>
        <w:t>ремонт</w:t>
      </w:r>
      <w:r w:rsidRPr="00C17FAC">
        <w:rPr>
          <w:rFonts w:ascii="Verdana" w:hAnsi="Verdana"/>
          <w:spacing w:val="-6"/>
          <w:sz w:val="20"/>
          <w:szCs w:val="20"/>
          <w:lang w:val="bg-BG"/>
        </w:rPr>
        <w:t xml:space="preserve">  в </w:t>
      </w:r>
      <w:r w:rsidRPr="00C17FAC">
        <w:rPr>
          <w:rFonts w:ascii="Verdana" w:hAnsi="Verdana" w:cs="Arial"/>
          <w:b/>
          <w:spacing w:val="-6"/>
          <w:sz w:val="20"/>
          <w:szCs w:val="20"/>
          <w:lang w:val="bg-BG"/>
        </w:rPr>
        <w:t>минути</w:t>
      </w:r>
      <w:r w:rsidRPr="00C17FAC">
        <w:rPr>
          <w:rFonts w:ascii="Verdana" w:hAnsi="Verdana" w:cs="Arial"/>
          <w:spacing w:val="-6"/>
          <w:sz w:val="20"/>
          <w:szCs w:val="20"/>
          <w:lang w:val="bg-BG"/>
        </w:rPr>
        <w:t xml:space="preserve"> </w:t>
      </w:r>
      <w:r w:rsidRPr="00C17FAC">
        <w:rPr>
          <w:rFonts w:ascii="Verdana" w:hAnsi="Verdana"/>
          <w:spacing w:val="-6"/>
          <w:sz w:val="20"/>
          <w:szCs w:val="20"/>
          <w:lang w:val="bg-BG"/>
        </w:rPr>
        <w:t xml:space="preserve">(B). </w:t>
      </w:r>
    </w:p>
    <w:p w14:paraId="4B4C294F" w14:textId="77777777" w:rsidR="00C17FAC" w:rsidRPr="00C17FAC" w:rsidRDefault="00C17FAC" w:rsidP="006357BE">
      <w:pPr>
        <w:numPr>
          <w:ilvl w:val="0"/>
          <w:numId w:val="41"/>
        </w:numPr>
        <w:spacing w:before="120" w:after="120"/>
        <w:ind w:left="1276" w:hanging="425"/>
        <w:jc w:val="both"/>
        <w:rPr>
          <w:rFonts w:ascii="Verdana" w:hAnsi="Verdana" w:cs="Arial"/>
          <w:spacing w:val="-6"/>
          <w:sz w:val="20"/>
          <w:szCs w:val="20"/>
          <w:lang w:val="bg-BG"/>
        </w:rPr>
      </w:pPr>
      <w:r w:rsidRPr="00C17FAC">
        <w:rPr>
          <w:rFonts w:ascii="Verdana" w:hAnsi="Verdana"/>
          <w:spacing w:val="-6"/>
          <w:sz w:val="20"/>
          <w:szCs w:val="20"/>
          <w:lang w:val="bg-BG"/>
        </w:rPr>
        <w:t>Цена на сервизен час, в лева, без ДДС (C).</w:t>
      </w:r>
    </w:p>
    <w:p w14:paraId="43D98C19" w14:textId="77777777" w:rsidR="00C17FAC" w:rsidRPr="00C17FAC" w:rsidRDefault="00C17FAC" w:rsidP="00C17FAC">
      <w:pPr>
        <w:spacing w:before="120" w:after="120"/>
        <w:ind w:left="851"/>
        <w:jc w:val="both"/>
        <w:rPr>
          <w:rFonts w:ascii="Verdana" w:hAnsi="Verdana" w:cs="Arial"/>
          <w:spacing w:val="-6"/>
          <w:sz w:val="20"/>
          <w:szCs w:val="20"/>
          <w:lang w:val="bg-BG"/>
        </w:rPr>
      </w:pPr>
      <w:r w:rsidRPr="00C17FAC">
        <w:rPr>
          <w:rFonts w:ascii="Verdana" w:hAnsi="Verdana" w:cs="Arial"/>
          <w:spacing w:val="-6"/>
          <w:sz w:val="20"/>
          <w:szCs w:val="20"/>
          <w:lang w:val="bg-BG"/>
        </w:rPr>
        <w:lastRenderedPageBreak/>
        <w:t>Участникът предлага „цена за сервизен час в лева без ДДС“, която е една и съща за всички автомобили и за всички редове от Ценовата таблица от обособената позиция.</w:t>
      </w:r>
    </w:p>
    <w:p w14:paraId="0BE0711A" w14:textId="77777777" w:rsidR="00C17FAC" w:rsidRPr="00C17FAC" w:rsidRDefault="00C17FAC" w:rsidP="006357BE">
      <w:pPr>
        <w:numPr>
          <w:ilvl w:val="0"/>
          <w:numId w:val="41"/>
        </w:numPr>
        <w:spacing w:before="120" w:after="120"/>
        <w:ind w:left="1276" w:hanging="425"/>
        <w:jc w:val="both"/>
        <w:rPr>
          <w:rFonts w:ascii="Verdana" w:hAnsi="Verdana" w:cs="Arial"/>
          <w:spacing w:val="-6"/>
          <w:sz w:val="20"/>
          <w:szCs w:val="20"/>
          <w:lang w:val="bg-BG"/>
        </w:rPr>
      </w:pPr>
      <w:r w:rsidRPr="00C17FAC">
        <w:rPr>
          <w:rFonts w:ascii="Verdana" w:hAnsi="Verdana" w:cs="Arial"/>
          <w:spacing w:val="-6"/>
          <w:sz w:val="20"/>
          <w:szCs w:val="20"/>
          <w:lang w:val="bg-BG"/>
        </w:rPr>
        <w:t>Стойност на труда (D) за подмяната на съответната резервна част/консуматив, която се изчислява по следната формула: D=B*C/60.</w:t>
      </w:r>
    </w:p>
    <w:p w14:paraId="3C5FBA01" w14:textId="77777777" w:rsidR="00C17FAC" w:rsidRPr="00C17FAC" w:rsidRDefault="00C17FAC" w:rsidP="006357BE">
      <w:pPr>
        <w:numPr>
          <w:ilvl w:val="0"/>
          <w:numId w:val="41"/>
        </w:numPr>
        <w:spacing w:before="120" w:after="120"/>
        <w:ind w:left="1276" w:hanging="425"/>
        <w:jc w:val="both"/>
        <w:rPr>
          <w:rFonts w:ascii="Verdana" w:hAnsi="Verdana" w:cs="Arial"/>
          <w:spacing w:val="-6"/>
          <w:sz w:val="20"/>
          <w:szCs w:val="20"/>
          <w:lang w:val="bg-BG"/>
        </w:rPr>
      </w:pPr>
      <w:r w:rsidRPr="00C17FAC">
        <w:rPr>
          <w:rFonts w:ascii="Verdana" w:hAnsi="Verdana" w:cs="Arial"/>
          <w:spacing w:val="-6"/>
          <w:sz w:val="20"/>
          <w:szCs w:val="20"/>
          <w:lang w:val="bg-BG"/>
        </w:rPr>
        <w:t xml:space="preserve"> Обща стойност на ремонта (Е) за съответната резервна част/консуматив, която се получава по следната формула: Е=A+D.</w:t>
      </w:r>
    </w:p>
    <w:p w14:paraId="3F6F7DBF" w14:textId="77777777" w:rsidR="00C17FAC" w:rsidRPr="00C17FAC" w:rsidRDefault="00C17FAC" w:rsidP="00C17FAC">
      <w:pPr>
        <w:spacing w:before="120" w:after="120"/>
        <w:ind w:left="851"/>
        <w:jc w:val="both"/>
        <w:rPr>
          <w:rFonts w:ascii="Verdana" w:hAnsi="Verdana" w:cs="Arial"/>
          <w:spacing w:val="-6"/>
          <w:sz w:val="20"/>
          <w:szCs w:val="20"/>
          <w:lang w:val="bg-BG"/>
        </w:rPr>
      </w:pPr>
      <w:r w:rsidRPr="00C17FAC">
        <w:rPr>
          <w:rFonts w:ascii="Verdana" w:hAnsi="Verdana" w:cs="Arial"/>
          <w:spacing w:val="-6"/>
          <w:sz w:val="20"/>
          <w:szCs w:val="20"/>
          <w:lang w:val="bg-BG"/>
        </w:rPr>
        <w:t>В клетка „Общо (предложение по показател П1)“, участникът попълва сумата, която представлява сбор от стойностите от всеки ред в колона „</w:t>
      </w:r>
      <w:r w:rsidRPr="00C17FAC">
        <w:rPr>
          <w:rFonts w:ascii="Verdana" w:hAnsi="Verdana" w:cs="Arial"/>
          <w:i/>
          <w:spacing w:val="-6"/>
          <w:sz w:val="20"/>
          <w:szCs w:val="20"/>
          <w:lang w:val="bg-BG"/>
        </w:rPr>
        <w:t>Обща стойност-(E) Е=А+D</w:t>
      </w:r>
      <w:r w:rsidRPr="00C17FAC">
        <w:rPr>
          <w:rFonts w:ascii="Verdana" w:hAnsi="Verdana" w:cs="Arial"/>
          <w:spacing w:val="-6"/>
          <w:sz w:val="20"/>
          <w:szCs w:val="20"/>
          <w:lang w:val="bg-BG"/>
        </w:rPr>
        <w:t xml:space="preserve">“ от Ценова таблица №1. </w:t>
      </w:r>
    </w:p>
    <w:p w14:paraId="3337E9DF" w14:textId="77777777" w:rsidR="00C17FAC" w:rsidRPr="00C17FAC" w:rsidRDefault="00C17FAC" w:rsidP="00C17FAC">
      <w:pPr>
        <w:spacing w:before="120" w:after="120"/>
        <w:ind w:left="1276"/>
        <w:jc w:val="both"/>
        <w:rPr>
          <w:rFonts w:ascii="Verdana" w:hAnsi="Verdana" w:cs="Arial"/>
          <w:spacing w:val="-6"/>
          <w:sz w:val="20"/>
          <w:szCs w:val="20"/>
          <w:lang w:val="bg-BG"/>
        </w:rPr>
      </w:pPr>
    </w:p>
    <w:p w14:paraId="0313CF8E" w14:textId="1F560E9B" w:rsidR="00C17FAC" w:rsidRPr="00C17FAC" w:rsidRDefault="00C17FAC" w:rsidP="006357BE">
      <w:pPr>
        <w:numPr>
          <w:ilvl w:val="0"/>
          <w:numId w:val="42"/>
        </w:numPr>
        <w:spacing w:before="120" w:after="120"/>
        <w:contextualSpacing/>
        <w:jc w:val="both"/>
        <w:rPr>
          <w:rFonts w:ascii="Verdana" w:hAnsi="Verdana" w:cs="Arial"/>
          <w:spacing w:val="-6"/>
          <w:sz w:val="20"/>
          <w:szCs w:val="20"/>
          <w:lang w:val="bg-BG"/>
        </w:rPr>
      </w:pPr>
      <w:r w:rsidRPr="00C17FAC">
        <w:rPr>
          <w:rFonts w:ascii="Verdana" w:hAnsi="Verdana" w:cs="Arial"/>
          <w:spacing w:val="-6"/>
          <w:sz w:val="20"/>
          <w:szCs w:val="20"/>
          <w:lang w:val="bg-BG"/>
        </w:rPr>
        <w:t>За позиции от Ценова таблица №1 за съответната обособена позиция: „преглед ходова част, диагностика двигател, реглаж преден мост и смяна масло ДВГ</w:t>
      </w:r>
      <w:r w:rsidR="001B32E8">
        <w:rPr>
          <w:rFonts w:ascii="Verdana" w:hAnsi="Verdana" w:cs="Arial"/>
          <w:spacing w:val="-6"/>
          <w:sz w:val="20"/>
          <w:szCs w:val="20"/>
          <w:lang w:val="bg-BG"/>
        </w:rPr>
        <w:t xml:space="preserve"> /и регулиране на клапани за ОП3/</w:t>
      </w:r>
      <w:r w:rsidRPr="00C17FAC">
        <w:rPr>
          <w:rFonts w:ascii="Verdana" w:hAnsi="Verdana" w:cs="Arial"/>
          <w:spacing w:val="-6"/>
          <w:sz w:val="20"/>
          <w:szCs w:val="20"/>
          <w:lang w:val="bg-BG"/>
        </w:rPr>
        <w:t xml:space="preserve">“ участникът не попълва клетките обозначени с Х в колони: „Мерна единица“, „МАРКА на рез. част/консуматив“ и „Ед. цена (лева, без ДДС)-(А)“. Общата стойност (Е) за посочените позиции е равна на Стойността на труда (D) формирана по посочената формула. </w:t>
      </w:r>
    </w:p>
    <w:p w14:paraId="2A0E2F43" w14:textId="77777777" w:rsidR="00C17FAC" w:rsidRPr="00C17FAC" w:rsidRDefault="00C17FAC" w:rsidP="006357BE">
      <w:pPr>
        <w:numPr>
          <w:ilvl w:val="0"/>
          <w:numId w:val="42"/>
        </w:numPr>
        <w:spacing w:before="120" w:after="120"/>
        <w:contextualSpacing/>
        <w:jc w:val="both"/>
        <w:rPr>
          <w:rFonts w:ascii="Verdana" w:hAnsi="Verdana" w:cs="Arial"/>
          <w:spacing w:val="-6"/>
          <w:sz w:val="20"/>
          <w:szCs w:val="20"/>
          <w:lang w:val="bg-BG"/>
        </w:rPr>
      </w:pPr>
      <w:r w:rsidRPr="00C17FAC">
        <w:rPr>
          <w:rFonts w:ascii="Verdana" w:hAnsi="Verdana" w:cs="Arial"/>
          <w:spacing w:val="-6"/>
          <w:sz w:val="20"/>
          <w:szCs w:val="20"/>
          <w:lang w:val="bg-BG"/>
        </w:rPr>
        <w:t>За позиции от Ценова таблица №1: „двигателно масло</w:t>
      </w:r>
      <w:r w:rsidRPr="00C17FAC">
        <w:rPr>
          <w:rFonts w:ascii="Verdana" w:hAnsi="Verdana" w:cs="Arial"/>
          <w:spacing w:val="-6"/>
          <w:sz w:val="20"/>
          <w:szCs w:val="20"/>
          <w:lang w:val="en-US"/>
        </w:rPr>
        <w:t xml:space="preserve">, </w:t>
      </w:r>
      <w:r w:rsidRPr="00C17FAC">
        <w:rPr>
          <w:rFonts w:ascii="Verdana" w:hAnsi="Verdana" w:cs="Arial"/>
          <w:spacing w:val="-6"/>
          <w:sz w:val="20"/>
          <w:szCs w:val="20"/>
          <w:lang w:val="bg-BG"/>
        </w:rPr>
        <w:t>антифриз концентрат, спирачна течност и трансмисионно масло“, участникът не попълва клетките обозначени с Х в колони: „Време за ремонт (в минути)-(В)“ и „Стойност на труда-(D) D=B*C/60“. Общата стойност (Е) за цитираните позиции е равна на стойността на клетка Единична цена (лева, без ДДС)-(А).</w:t>
      </w:r>
    </w:p>
    <w:p w14:paraId="654F3CB0" w14:textId="77777777" w:rsidR="00C17FAC" w:rsidRPr="00C17FAC" w:rsidRDefault="00C17FAC" w:rsidP="00C17FAC">
      <w:pPr>
        <w:spacing w:before="120" w:after="120"/>
        <w:ind w:left="1571"/>
        <w:contextualSpacing/>
        <w:jc w:val="both"/>
        <w:rPr>
          <w:rFonts w:ascii="Verdana" w:hAnsi="Verdana" w:cs="Arial"/>
          <w:spacing w:val="-6"/>
          <w:sz w:val="20"/>
          <w:szCs w:val="20"/>
          <w:lang w:val="bg-BG"/>
        </w:rPr>
      </w:pPr>
    </w:p>
    <w:p w14:paraId="6E24014F" w14:textId="77777777" w:rsidR="00AF03FD" w:rsidRPr="00AF03FD" w:rsidRDefault="00AF03FD" w:rsidP="00AF03FD">
      <w:pPr>
        <w:pStyle w:val="ListParagraph"/>
        <w:numPr>
          <w:ilvl w:val="3"/>
          <w:numId w:val="15"/>
        </w:numPr>
        <w:ind w:left="3544" w:hanging="1134"/>
        <w:jc w:val="both"/>
        <w:rPr>
          <w:rFonts w:ascii="Verdana" w:hAnsi="Verdana"/>
          <w:bCs/>
          <w:sz w:val="20"/>
          <w:szCs w:val="20"/>
          <w:lang w:val="bg-BG"/>
        </w:rPr>
      </w:pPr>
      <w:r w:rsidRPr="00AF03FD">
        <w:rPr>
          <w:rFonts w:ascii="Verdana" w:hAnsi="Verdana"/>
          <w:bCs/>
          <w:sz w:val="20"/>
          <w:szCs w:val="20"/>
          <w:lang w:val="bg-BG"/>
        </w:rPr>
        <w:t>Цената за сервизен час от Ценова таблица №1 е една и съща за всички автомобили от обособената позиция.</w:t>
      </w:r>
    </w:p>
    <w:p w14:paraId="78968D92" w14:textId="77777777" w:rsidR="0044414E" w:rsidRPr="0044414E" w:rsidRDefault="0044414E" w:rsidP="0044414E">
      <w:pPr>
        <w:pStyle w:val="ListParagraph"/>
        <w:numPr>
          <w:ilvl w:val="3"/>
          <w:numId w:val="15"/>
        </w:numPr>
        <w:ind w:left="3544" w:hanging="1134"/>
        <w:jc w:val="both"/>
        <w:rPr>
          <w:rFonts w:ascii="Verdana" w:hAnsi="Verdana"/>
          <w:bCs/>
          <w:sz w:val="20"/>
          <w:szCs w:val="20"/>
          <w:lang w:val="bg-BG"/>
        </w:rPr>
      </w:pPr>
      <w:r w:rsidRPr="0044414E">
        <w:rPr>
          <w:rFonts w:ascii="Verdana" w:hAnsi="Verdana"/>
          <w:bCs/>
          <w:sz w:val="20"/>
          <w:szCs w:val="20"/>
          <w:lang w:val="bg-BG"/>
        </w:rPr>
        <w:t>Цената за сервизен час от Ценова таблица № 1 следва да включва стойността на труда за ремонт на автомобила в сервиз на изпълнителя за срок от един час, заедно с всички разходи, режийни разноски и печалба на доставчика, както и всички договорни задължения на изпълнителя по договора, било подразбиращи се или изрично упоменати, без да се включват цените на резервните части/консумативи.</w:t>
      </w:r>
    </w:p>
    <w:p w14:paraId="1BC84ACC" w14:textId="38406EE4" w:rsidR="0044414E" w:rsidRPr="0044414E" w:rsidRDefault="0044414E" w:rsidP="0044414E">
      <w:pPr>
        <w:pStyle w:val="ListParagraph"/>
        <w:numPr>
          <w:ilvl w:val="3"/>
          <w:numId w:val="15"/>
        </w:numPr>
        <w:ind w:left="3544" w:hanging="1134"/>
        <w:jc w:val="both"/>
        <w:rPr>
          <w:rFonts w:ascii="Verdana" w:hAnsi="Verdana"/>
          <w:bCs/>
          <w:sz w:val="20"/>
          <w:szCs w:val="20"/>
          <w:lang w:val="bg-BG"/>
        </w:rPr>
      </w:pPr>
      <w:r w:rsidRPr="0044414E">
        <w:rPr>
          <w:rFonts w:ascii="Verdana" w:hAnsi="Verdana"/>
          <w:bCs/>
          <w:sz w:val="20"/>
          <w:szCs w:val="20"/>
          <w:lang w:val="bg-BG"/>
        </w:rPr>
        <w:t xml:space="preserve">В Ценовата таблица №2 от раздел Б: Цени и данни, всеки Участник попълва предлагания от него процент отстъпка </w:t>
      </w:r>
      <w:r w:rsidR="00DD7322">
        <w:rPr>
          <w:rFonts w:ascii="Verdana" w:hAnsi="Verdana"/>
          <w:bCs/>
          <w:sz w:val="20"/>
          <w:szCs w:val="20"/>
          <w:lang w:val="bg-BG"/>
        </w:rPr>
        <w:t>от</w:t>
      </w:r>
      <w:r w:rsidR="00DD7322" w:rsidRPr="0044414E">
        <w:rPr>
          <w:rFonts w:ascii="Verdana" w:hAnsi="Verdana"/>
          <w:bCs/>
          <w:sz w:val="20"/>
          <w:szCs w:val="20"/>
          <w:lang w:val="bg-BG"/>
        </w:rPr>
        <w:t xml:space="preserve"> </w:t>
      </w:r>
      <w:r w:rsidRPr="0044414E">
        <w:rPr>
          <w:rFonts w:ascii="Verdana" w:hAnsi="Verdana"/>
          <w:bCs/>
          <w:sz w:val="20"/>
          <w:szCs w:val="20"/>
          <w:lang w:val="bg-BG"/>
        </w:rPr>
        <w:t>цените на резервните части/консумативи, описани в каталога на автомобила, не включени в Ценова таблица №1 на Възложителя.</w:t>
      </w:r>
    </w:p>
    <w:p w14:paraId="7B59191D" w14:textId="7BC2073F" w:rsidR="00A24107" w:rsidRPr="00A24107" w:rsidRDefault="00A24107" w:rsidP="00A24107">
      <w:pPr>
        <w:pStyle w:val="ListParagraph"/>
        <w:numPr>
          <w:ilvl w:val="3"/>
          <w:numId w:val="15"/>
        </w:numPr>
        <w:ind w:left="3544" w:hanging="1134"/>
        <w:jc w:val="both"/>
        <w:rPr>
          <w:rFonts w:ascii="Verdana" w:hAnsi="Verdana"/>
          <w:bCs/>
          <w:sz w:val="20"/>
          <w:szCs w:val="20"/>
          <w:lang w:val="bg-BG"/>
        </w:rPr>
      </w:pPr>
      <w:r w:rsidRPr="00A24107">
        <w:rPr>
          <w:rFonts w:ascii="Verdana" w:hAnsi="Verdana"/>
          <w:bCs/>
          <w:sz w:val="20"/>
          <w:szCs w:val="20"/>
          <w:lang w:val="bg-BG"/>
        </w:rPr>
        <w:t xml:space="preserve">Предложеният от участника процент отстъпка в Ценова таблица №2 трябва да бъде </w:t>
      </w:r>
      <w:r w:rsidR="00A06E44" w:rsidRPr="00A24107">
        <w:rPr>
          <w:rFonts w:ascii="Verdana" w:hAnsi="Verdana"/>
          <w:bCs/>
          <w:sz w:val="20"/>
          <w:szCs w:val="20"/>
          <w:lang w:val="bg-BG"/>
        </w:rPr>
        <w:t>положителн</w:t>
      </w:r>
      <w:r w:rsidR="00A06E44">
        <w:rPr>
          <w:rFonts w:ascii="Verdana" w:hAnsi="Verdana"/>
          <w:bCs/>
          <w:sz w:val="20"/>
          <w:szCs w:val="20"/>
          <w:lang w:val="bg-BG"/>
        </w:rPr>
        <w:t>о</w:t>
      </w:r>
      <w:r w:rsidR="00A06E44" w:rsidRPr="00A24107">
        <w:rPr>
          <w:rFonts w:ascii="Verdana" w:hAnsi="Verdana"/>
          <w:bCs/>
          <w:sz w:val="20"/>
          <w:szCs w:val="20"/>
          <w:lang w:val="bg-BG"/>
        </w:rPr>
        <w:t xml:space="preserve"> </w:t>
      </w:r>
      <w:r w:rsidR="00A06E44">
        <w:rPr>
          <w:rFonts w:ascii="Verdana" w:hAnsi="Verdana"/>
          <w:bCs/>
          <w:sz w:val="20"/>
          <w:szCs w:val="20"/>
          <w:lang w:val="bg-BG"/>
        </w:rPr>
        <w:t>число</w:t>
      </w:r>
      <w:r w:rsidRPr="00A24107">
        <w:rPr>
          <w:rFonts w:ascii="Verdana" w:hAnsi="Verdana"/>
          <w:bCs/>
          <w:sz w:val="20"/>
          <w:szCs w:val="20"/>
          <w:lang w:val="bg-BG"/>
        </w:rPr>
        <w:t>.</w:t>
      </w:r>
    </w:p>
    <w:p w14:paraId="4C765BA4" w14:textId="0D8F2EAC" w:rsidR="00815B8B" w:rsidRPr="007340CC" w:rsidRDefault="00815B8B" w:rsidP="009670A3">
      <w:pPr>
        <w:keepLines/>
        <w:numPr>
          <w:ilvl w:val="3"/>
          <w:numId w:val="15"/>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Цените на участника, избран за </w:t>
      </w:r>
      <w:r w:rsidR="008F33E2" w:rsidRPr="007340CC">
        <w:rPr>
          <w:rFonts w:ascii="Verdana" w:hAnsi="Verdana"/>
          <w:sz w:val="20"/>
          <w:szCs w:val="20"/>
          <w:lang w:val="bg-BG"/>
        </w:rPr>
        <w:t>изпълнител</w:t>
      </w:r>
      <w:r w:rsidRPr="007340CC">
        <w:rPr>
          <w:rFonts w:ascii="Verdana" w:hAnsi="Verdana"/>
          <w:sz w:val="20"/>
          <w:szCs w:val="20"/>
          <w:lang w:val="bg-BG"/>
        </w:rPr>
        <w:t xml:space="preserve">, ще са постоянни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Pr="007340CC">
        <w:rPr>
          <w:rFonts w:ascii="Verdana" w:hAnsi="Verdana"/>
          <w:sz w:val="20"/>
          <w:szCs w:val="20"/>
          <w:lang w:val="bg-BG"/>
        </w:rPr>
        <w:t>ЗОП.</w:t>
      </w:r>
    </w:p>
    <w:p w14:paraId="73A6749F" w14:textId="77777777" w:rsidR="00815B8B" w:rsidRPr="007340CC" w:rsidRDefault="00815B8B" w:rsidP="009670A3">
      <w:pPr>
        <w:keepLines/>
        <w:numPr>
          <w:ilvl w:val="3"/>
          <w:numId w:val="15"/>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9670A3">
      <w:pPr>
        <w:keepLines/>
        <w:numPr>
          <w:ilvl w:val="0"/>
          <w:numId w:val="15"/>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670A3">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lastRenderedPageBreak/>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670A3">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670A3">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670A3">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670A3">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670A3">
      <w:pPr>
        <w:keepLines/>
        <w:numPr>
          <w:ilvl w:val="2"/>
          <w:numId w:val="15"/>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670A3">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670A3">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670A3">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670A3">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670A3">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670A3">
      <w:pPr>
        <w:keepLines/>
        <w:numPr>
          <w:ilvl w:val="2"/>
          <w:numId w:val="15"/>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670A3">
      <w:pPr>
        <w:keepLines/>
        <w:numPr>
          <w:ilvl w:val="2"/>
          <w:numId w:val="15"/>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670A3">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670A3">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670A3">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670A3">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670A3">
      <w:pPr>
        <w:keepLines/>
        <w:numPr>
          <w:ilvl w:val="2"/>
          <w:numId w:val="15"/>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670A3">
      <w:pPr>
        <w:keepLines/>
        <w:numPr>
          <w:ilvl w:val="2"/>
          <w:numId w:val="15"/>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670A3">
      <w:pPr>
        <w:keepLines/>
        <w:numPr>
          <w:ilvl w:val="2"/>
          <w:numId w:val="15"/>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9670A3">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670A3">
      <w:pPr>
        <w:keepLines/>
        <w:numPr>
          <w:ilvl w:val="0"/>
          <w:numId w:val="15"/>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670A3">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670A3">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670A3">
      <w:pPr>
        <w:keepLines/>
        <w:numPr>
          <w:ilvl w:val="0"/>
          <w:numId w:val="15"/>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670A3">
      <w:pPr>
        <w:keepLines/>
        <w:numPr>
          <w:ilvl w:val="0"/>
          <w:numId w:val="15"/>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670A3">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9670A3">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670A3">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670A3">
      <w:pPr>
        <w:keepLines/>
        <w:numPr>
          <w:ilvl w:val="0"/>
          <w:numId w:val="15"/>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670A3">
      <w:pPr>
        <w:keepLines/>
        <w:numPr>
          <w:ilvl w:val="1"/>
          <w:numId w:val="15"/>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670A3">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670A3">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lastRenderedPageBreak/>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670A3">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670A3">
      <w:pPr>
        <w:keepLines/>
        <w:numPr>
          <w:ilvl w:val="0"/>
          <w:numId w:val="15"/>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670A3">
      <w:pPr>
        <w:keepLines/>
        <w:numPr>
          <w:ilvl w:val="0"/>
          <w:numId w:val="15"/>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A229E">
      <w:pPr>
        <w:pStyle w:val="ListParagraph"/>
        <w:numPr>
          <w:ilvl w:val="0"/>
          <w:numId w:val="15"/>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499BBA87"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5E214FAE" w14:textId="77777777"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
          <w:bCs/>
          <w:sz w:val="20"/>
          <w:szCs w:val="20"/>
          <w:lang w:val="bg-BG"/>
        </w:rPr>
        <w:t>Методика за оценка:</w:t>
      </w:r>
      <w:r w:rsidRPr="001602E8">
        <w:rPr>
          <w:rFonts w:ascii="Verdana" w:hAnsi="Verdana"/>
          <w:sz w:val="20"/>
          <w:szCs w:val="20"/>
          <w:lang w:val="bg-BG"/>
        </w:rPr>
        <w:t xml:space="preserve"> Оценяват се резултатите от </w:t>
      </w:r>
      <w:r w:rsidRPr="001602E8">
        <w:rPr>
          <w:rFonts w:ascii="Verdana" w:hAnsi="Verdana"/>
          <w:bCs/>
          <w:sz w:val="20"/>
          <w:szCs w:val="20"/>
          <w:lang w:val="bg-BG"/>
        </w:rPr>
        <w:t>Ценовата таблица №1 и Ценовата таблица №2.</w:t>
      </w:r>
    </w:p>
    <w:p w14:paraId="3EFAC1FE" w14:textId="3C53F36D" w:rsidR="001602E8" w:rsidRPr="001602E8" w:rsidRDefault="001602E8" w:rsidP="001602E8">
      <w:pPr>
        <w:widowControl w:val="0"/>
        <w:tabs>
          <w:tab w:val="left" w:pos="1134"/>
        </w:tabs>
        <w:spacing w:before="90" w:after="90"/>
        <w:jc w:val="both"/>
        <w:rPr>
          <w:rFonts w:ascii="Verdana" w:hAnsi="Verdana"/>
          <w:sz w:val="20"/>
          <w:szCs w:val="20"/>
          <w:lang w:val="bg-BG"/>
        </w:rPr>
      </w:pPr>
      <w:r w:rsidRPr="001602E8">
        <w:rPr>
          <w:rFonts w:ascii="Verdana" w:hAnsi="Verdana"/>
          <w:b/>
          <w:sz w:val="20"/>
          <w:szCs w:val="20"/>
          <w:lang w:val="bg-BG"/>
        </w:rPr>
        <w:t>Показател П1</w:t>
      </w:r>
      <w:r w:rsidRPr="001602E8">
        <w:rPr>
          <w:rFonts w:ascii="Verdana" w:hAnsi="Verdana"/>
          <w:sz w:val="20"/>
          <w:szCs w:val="20"/>
          <w:lang w:val="bg-BG"/>
        </w:rPr>
        <w:t xml:space="preserve"> - Оценяваното ценово предложение по </w:t>
      </w:r>
      <w:r w:rsidRPr="001602E8">
        <w:rPr>
          <w:rFonts w:ascii="Verdana" w:hAnsi="Verdana"/>
          <w:bCs/>
          <w:sz w:val="20"/>
          <w:szCs w:val="20"/>
          <w:lang w:val="bg-BG"/>
        </w:rPr>
        <w:t xml:space="preserve">Ценовата таблица №1 </w:t>
      </w:r>
      <w:r w:rsidRPr="001602E8">
        <w:rPr>
          <w:rFonts w:ascii="Verdana" w:hAnsi="Verdana"/>
          <w:sz w:val="20"/>
          <w:szCs w:val="20"/>
          <w:lang w:val="bg-BG"/>
        </w:rPr>
        <w:t>на всеки допуснат участник е получената стойност в клетка „Общо</w:t>
      </w:r>
      <w:r w:rsidR="007C6215" w:rsidRPr="007C6215">
        <w:rPr>
          <w:rFonts w:ascii="Verdana" w:hAnsi="Verdana"/>
          <w:sz w:val="20"/>
          <w:szCs w:val="20"/>
          <w:lang w:val="bg-BG"/>
        </w:rPr>
        <w:t xml:space="preserve"> (предложение по показател П1)</w:t>
      </w:r>
      <w:r w:rsidRPr="001602E8">
        <w:rPr>
          <w:rFonts w:ascii="Verdana" w:hAnsi="Verdana"/>
          <w:sz w:val="20"/>
          <w:szCs w:val="20"/>
          <w:lang w:val="bg-BG"/>
        </w:rPr>
        <w:t>“ от Ценова таблица 1, която е сума от всички стойности в колона „</w:t>
      </w:r>
      <w:r w:rsidRPr="001602E8">
        <w:rPr>
          <w:rFonts w:ascii="Verdana" w:hAnsi="Verdana"/>
          <w:i/>
          <w:sz w:val="20"/>
          <w:szCs w:val="20"/>
          <w:lang w:val="bg-BG"/>
        </w:rPr>
        <w:t>Обща стойност-(E) Е=А+D</w:t>
      </w:r>
      <w:r w:rsidRPr="001602E8">
        <w:rPr>
          <w:rFonts w:ascii="Verdana" w:hAnsi="Verdana"/>
          <w:sz w:val="20"/>
          <w:szCs w:val="20"/>
          <w:lang w:val="bg-BG"/>
        </w:rPr>
        <w:t xml:space="preserve">“ . </w:t>
      </w:r>
    </w:p>
    <w:p w14:paraId="34F109D0" w14:textId="03D21D13"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sz w:val="20"/>
          <w:szCs w:val="20"/>
          <w:lang w:val="bg-BG"/>
        </w:rPr>
        <w:t>Участникът с най-нисък общ сбор получава</w:t>
      </w:r>
      <w:r w:rsidRPr="001602E8">
        <w:rPr>
          <w:rFonts w:ascii="Verdana" w:hAnsi="Verdana"/>
          <w:bCs/>
          <w:sz w:val="20"/>
          <w:szCs w:val="20"/>
          <w:lang w:val="bg-BG"/>
        </w:rPr>
        <w:t xml:space="preserve"> максималния брой точки -9</w:t>
      </w:r>
      <w:r w:rsidR="00AA5A6F">
        <w:rPr>
          <w:rFonts w:ascii="Verdana" w:hAnsi="Verdana"/>
          <w:bCs/>
          <w:sz w:val="20"/>
          <w:szCs w:val="20"/>
          <w:lang w:val="bg-BG"/>
        </w:rPr>
        <w:t>4</w:t>
      </w:r>
      <w:r w:rsidRPr="001602E8">
        <w:rPr>
          <w:rFonts w:ascii="Verdana" w:hAnsi="Verdana"/>
          <w:bCs/>
          <w:sz w:val="20"/>
          <w:szCs w:val="20"/>
          <w:lang w:val="bg-BG"/>
        </w:rPr>
        <w:t xml:space="preserve">. </w:t>
      </w:r>
    </w:p>
    <w:p w14:paraId="1E12308E" w14:textId="2EB216CE"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Cs/>
          <w:sz w:val="20"/>
          <w:szCs w:val="20"/>
          <w:lang w:val="bg-BG"/>
        </w:rPr>
        <w:t>Оценката на всеки от останалите допуснати участници се получава</w:t>
      </w:r>
      <w:r w:rsidR="00547AB5">
        <w:rPr>
          <w:rFonts w:ascii="Verdana" w:hAnsi="Verdana"/>
          <w:bCs/>
          <w:sz w:val="20"/>
          <w:szCs w:val="20"/>
          <w:lang w:val="bg-BG"/>
        </w:rPr>
        <w:t>,</w:t>
      </w:r>
      <w:r w:rsidRPr="001602E8">
        <w:rPr>
          <w:rFonts w:ascii="Verdana" w:hAnsi="Verdana"/>
          <w:bCs/>
          <w:sz w:val="20"/>
          <w:szCs w:val="20"/>
          <w:lang w:val="bg-BG"/>
        </w:rPr>
        <w:t xml:space="preserve"> като </w:t>
      </w:r>
      <w:r w:rsidRPr="001602E8">
        <w:rPr>
          <w:rFonts w:ascii="Verdana" w:hAnsi="Verdana"/>
          <w:sz w:val="20"/>
          <w:szCs w:val="20"/>
          <w:lang w:val="bg-BG"/>
        </w:rPr>
        <w:t xml:space="preserve">най-ниския общ сбор </w:t>
      </w:r>
      <w:r w:rsidRPr="001602E8">
        <w:rPr>
          <w:rFonts w:ascii="Verdana" w:hAnsi="Verdana"/>
          <w:bCs/>
          <w:sz w:val="20"/>
          <w:szCs w:val="20"/>
          <w:lang w:val="bg-BG"/>
        </w:rPr>
        <w:t>се умножи по 9</w:t>
      </w:r>
      <w:r w:rsidR="00AA5A6F">
        <w:rPr>
          <w:rFonts w:ascii="Verdana" w:hAnsi="Verdana"/>
          <w:bCs/>
          <w:sz w:val="20"/>
          <w:szCs w:val="20"/>
          <w:lang w:val="bg-BG"/>
        </w:rPr>
        <w:t>4</w:t>
      </w:r>
      <w:r w:rsidRPr="001602E8">
        <w:rPr>
          <w:rFonts w:ascii="Verdana" w:hAnsi="Verdana"/>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p>
    <w:p w14:paraId="3ADD6FB5" w14:textId="77777777" w:rsidR="001602E8" w:rsidRPr="001602E8" w:rsidRDefault="001602E8" w:rsidP="001602E8">
      <w:pPr>
        <w:widowControl w:val="0"/>
        <w:tabs>
          <w:tab w:val="left" w:pos="1134"/>
        </w:tabs>
        <w:spacing w:before="90" w:after="90"/>
        <w:jc w:val="both"/>
        <w:rPr>
          <w:rFonts w:ascii="Verdana" w:hAnsi="Verdana"/>
          <w:sz w:val="20"/>
          <w:szCs w:val="20"/>
          <w:lang w:val="bg-BG"/>
        </w:rPr>
      </w:pPr>
      <w:r w:rsidRPr="001602E8">
        <w:rPr>
          <w:rFonts w:ascii="Verdana" w:hAnsi="Verdana"/>
          <w:b/>
          <w:sz w:val="20"/>
          <w:szCs w:val="20"/>
          <w:lang w:val="bg-BG"/>
        </w:rPr>
        <w:t>Показател П2</w:t>
      </w:r>
      <w:r w:rsidRPr="001602E8">
        <w:rPr>
          <w:rFonts w:ascii="Verdana" w:hAnsi="Verdana"/>
          <w:sz w:val="20"/>
          <w:szCs w:val="20"/>
          <w:lang w:val="bg-BG"/>
        </w:rPr>
        <w:t xml:space="preserve"> - Оценяваното ценово предложение по </w:t>
      </w:r>
      <w:r w:rsidRPr="001602E8">
        <w:rPr>
          <w:rFonts w:ascii="Verdana" w:hAnsi="Verdana"/>
          <w:bCs/>
          <w:sz w:val="20"/>
          <w:szCs w:val="20"/>
          <w:lang w:val="bg-BG"/>
        </w:rPr>
        <w:t xml:space="preserve">Ценовата таблица №2 </w:t>
      </w:r>
      <w:r w:rsidRPr="001602E8">
        <w:rPr>
          <w:rFonts w:ascii="Verdana" w:hAnsi="Verdana"/>
          <w:sz w:val="20"/>
          <w:szCs w:val="20"/>
          <w:lang w:val="bg-BG"/>
        </w:rPr>
        <w:t xml:space="preserve">на всеки допуснат участник е предложеният процент отстъпка </w:t>
      </w:r>
      <w:r w:rsidRPr="001602E8">
        <w:rPr>
          <w:rFonts w:ascii="Verdana" w:hAnsi="Verdana" w:cs="Arial"/>
          <w:spacing w:val="-6"/>
          <w:sz w:val="20"/>
          <w:szCs w:val="20"/>
          <w:lang w:val="bg-BG"/>
        </w:rPr>
        <w:t>на цените на резервните части/консумативи, описани в каталога на автомобила, не включени в Ценова таблица №1 на Възложителя</w:t>
      </w:r>
      <w:r w:rsidRPr="001602E8">
        <w:rPr>
          <w:rFonts w:ascii="Verdana" w:hAnsi="Verdana"/>
          <w:sz w:val="20"/>
          <w:szCs w:val="20"/>
          <w:lang w:val="bg-BG"/>
        </w:rPr>
        <w:t xml:space="preserve">. </w:t>
      </w:r>
    </w:p>
    <w:p w14:paraId="5C134E77" w14:textId="0108CEF6"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cs="Arial"/>
          <w:spacing w:val="-6"/>
          <w:sz w:val="20"/>
          <w:szCs w:val="20"/>
          <w:lang w:val="bg-BG"/>
        </w:rPr>
        <w:t xml:space="preserve">Участникът, предложил най-висок процент отстъпка в Ценова таблица №2, получава максимален брой точки  - </w:t>
      </w:r>
      <w:r w:rsidR="00AA5A6F">
        <w:rPr>
          <w:rFonts w:ascii="Verdana" w:hAnsi="Verdana" w:cs="Arial"/>
          <w:spacing w:val="-6"/>
          <w:sz w:val="20"/>
          <w:szCs w:val="20"/>
          <w:lang w:val="bg-BG"/>
        </w:rPr>
        <w:t>6</w:t>
      </w:r>
      <w:r w:rsidRPr="001602E8">
        <w:rPr>
          <w:rFonts w:ascii="Verdana" w:hAnsi="Verdana" w:cs="Arial"/>
          <w:spacing w:val="-6"/>
          <w:sz w:val="20"/>
          <w:szCs w:val="20"/>
          <w:lang w:val="bg-BG"/>
        </w:rPr>
        <w:t xml:space="preserve">. Оценката за всички останали Участници се получава, като процентът отстъпка на съответния Участник се раздели на предложения най-висок процент отстъпка, полученото частно се умножи по </w:t>
      </w:r>
      <w:r w:rsidR="00AA5A6F">
        <w:rPr>
          <w:rFonts w:ascii="Verdana" w:hAnsi="Verdana" w:cs="Arial"/>
          <w:spacing w:val="-6"/>
          <w:sz w:val="20"/>
          <w:szCs w:val="20"/>
          <w:lang w:val="bg-BG"/>
        </w:rPr>
        <w:t>6</w:t>
      </w:r>
      <w:r w:rsidRPr="001602E8">
        <w:rPr>
          <w:rFonts w:ascii="Verdana" w:hAnsi="Verdana" w:cs="Arial"/>
          <w:spacing w:val="-6"/>
          <w:sz w:val="20"/>
          <w:szCs w:val="20"/>
          <w:lang w:val="bg-BG"/>
        </w:rPr>
        <w:t xml:space="preserve"> точки и резултатът се закръгли до втория знак след десетичната запетая.</w:t>
      </w:r>
    </w:p>
    <w:p w14:paraId="6BB611A8" w14:textId="77777777" w:rsidR="001602E8" w:rsidRPr="001602E8" w:rsidRDefault="001602E8" w:rsidP="001602E8">
      <w:pPr>
        <w:widowControl w:val="0"/>
        <w:tabs>
          <w:tab w:val="left" w:pos="1134"/>
        </w:tabs>
        <w:spacing w:before="90" w:after="90"/>
        <w:jc w:val="both"/>
        <w:rPr>
          <w:rFonts w:ascii="Verdana" w:hAnsi="Verdana"/>
          <w:bCs/>
          <w:sz w:val="20"/>
          <w:szCs w:val="20"/>
          <w:lang w:val="bg-BG"/>
        </w:rPr>
      </w:pPr>
    </w:p>
    <w:p w14:paraId="42D03F7C" w14:textId="77777777"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
          <w:bCs/>
          <w:iCs/>
          <w:sz w:val="20"/>
          <w:szCs w:val="20"/>
          <w:lang w:val="bg-BG"/>
        </w:rPr>
        <w:t xml:space="preserve">Крайната оценка (КО) </w:t>
      </w:r>
      <w:r w:rsidRPr="001602E8">
        <w:rPr>
          <w:rFonts w:ascii="Verdana" w:hAnsi="Verdana"/>
          <w:bCs/>
          <w:iCs/>
          <w:sz w:val="20"/>
          <w:szCs w:val="20"/>
          <w:lang w:val="bg-BG"/>
        </w:rPr>
        <w:t xml:space="preserve">е сума от </w:t>
      </w:r>
      <w:r w:rsidRPr="001602E8">
        <w:rPr>
          <w:rFonts w:ascii="Verdana" w:hAnsi="Verdana"/>
          <w:spacing w:val="-6"/>
          <w:sz w:val="20"/>
          <w:szCs w:val="20"/>
          <w:lang w:val="bg-BG"/>
        </w:rPr>
        <w:t>показателите</w:t>
      </w:r>
      <w:r w:rsidRPr="001602E8">
        <w:rPr>
          <w:rFonts w:ascii="Verdana" w:hAnsi="Verdana"/>
          <w:bCs/>
          <w:iCs/>
          <w:sz w:val="20"/>
          <w:szCs w:val="20"/>
          <w:lang w:val="bg-BG"/>
        </w:rPr>
        <w:t xml:space="preserve">: </w:t>
      </w:r>
      <w:r w:rsidRPr="001602E8">
        <w:rPr>
          <w:rFonts w:ascii="Verdana" w:hAnsi="Verdana"/>
          <w:b/>
          <w:bCs/>
          <w:iCs/>
          <w:sz w:val="20"/>
          <w:szCs w:val="20"/>
          <w:lang w:val="bg-BG"/>
        </w:rPr>
        <w:t>КО=П1+П2</w:t>
      </w:r>
      <w:r w:rsidRPr="001602E8">
        <w:rPr>
          <w:rFonts w:ascii="Verdana" w:hAnsi="Verdana"/>
          <w:bCs/>
          <w:iCs/>
          <w:sz w:val="20"/>
          <w:szCs w:val="20"/>
          <w:lang w:val="bg-BG"/>
        </w:rPr>
        <w:t>. Участникът, получил най-висока оценка, ще бъде класиран на първо място</w:t>
      </w:r>
    </w:p>
    <w:p w14:paraId="17A352AE" w14:textId="77777777" w:rsidR="00492E5E" w:rsidRPr="007340CC" w:rsidRDefault="00492E5E" w:rsidP="000D6D5E">
      <w:pPr>
        <w:keepLines/>
        <w:spacing w:before="120" w:after="120"/>
        <w:ind w:left="2136"/>
        <w:jc w:val="both"/>
        <w:rPr>
          <w:rFonts w:ascii="Verdana" w:hAnsi="Verdana" w:cs="Arial"/>
          <w:bCs/>
          <w:sz w:val="20"/>
          <w:szCs w:val="20"/>
          <w:lang w:val="bg-BG"/>
        </w:rPr>
      </w:pPr>
    </w:p>
    <w:p w14:paraId="0BFC73E3" w14:textId="77777777" w:rsidR="00263E4D" w:rsidRPr="007340CC" w:rsidRDefault="00815B8B" w:rsidP="009670A3">
      <w:pPr>
        <w:keepLines/>
        <w:numPr>
          <w:ilvl w:val="1"/>
          <w:numId w:val="15"/>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7340CC" w:rsidRDefault="00815B8B" w:rsidP="009670A3">
      <w:pPr>
        <w:keepLines/>
        <w:numPr>
          <w:ilvl w:val="1"/>
          <w:numId w:val="15"/>
        </w:numPr>
        <w:spacing w:before="120" w:after="120"/>
        <w:jc w:val="both"/>
        <w:rPr>
          <w:rFonts w:ascii="Verdana" w:hAnsi="Verdana" w:cs="Arial"/>
          <w:bCs/>
          <w:sz w:val="20"/>
          <w:szCs w:val="20"/>
          <w:lang w:val="bg-BG"/>
        </w:rPr>
      </w:pPr>
      <w:r w:rsidRPr="007340CC">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7340CC" w:rsidRDefault="00815B8B" w:rsidP="009670A3">
      <w:pPr>
        <w:keepLines/>
        <w:numPr>
          <w:ilvl w:val="1"/>
          <w:numId w:val="15"/>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670A3">
      <w:pPr>
        <w:keepLines/>
        <w:numPr>
          <w:ilvl w:val="0"/>
          <w:numId w:val="15"/>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lastRenderedPageBreak/>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670A3">
      <w:pPr>
        <w:keepLines/>
        <w:numPr>
          <w:ilvl w:val="0"/>
          <w:numId w:val="15"/>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670A3">
      <w:pPr>
        <w:keepLines/>
        <w:numPr>
          <w:ilvl w:val="0"/>
          <w:numId w:val="15"/>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670A3">
      <w:pPr>
        <w:keepLines/>
        <w:numPr>
          <w:ilvl w:val="1"/>
          <w:numId w:val="15"/>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3E21F2" w:rsidRDefault="003E21F2" w:rsidP="009670A3">
      <w:pPr>
        <w:keepLines/>
        <w:numPr>
          <w:ilvl w:val="1"/>
          <w:numId w:val="15"/>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670A3">
      <w:pPr>
        <w:pStyle w:val="ListParagraph"/>
        <w:numPr>
          <w:ilvl w:val="2"/>
          <w:numId w:val="15"/>
        </w:numPr>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88169F">
      <w:pPr>
        <w:pStyle w:val="ListParagraph"/>
        <w:ind w:left="1571"/>
        <w:rPr>
          <w:rFonts w:ascii="Verdana" w:eastAsiaTheme="minorHAnsi" w:hAnsi="Verdana" w:cs="TimesNewRomanPSMT"/>
          <w:sz w:val="20"/>
          <w:szCs w:val="20"/>
          <w:lang w:val="bg-BG"/>
        </w:rPr>
      </w:pPr>
    </w:p>
    <w:p w14:paraId="5CED3C89" w14:textId="77777777" w:rsidR="00E01B1E" w:rsidRPr="00E01B1E" w:rsidRDefault="00E01B1E" w:rsidP="00E01B1E">
      <w:pPr>
        <w:pStyle w:val="ListParagraph"/>
        <w:numPr>
          <w:ilvl w:val="3"/>
          <w:numId w:val="15"/>
        </w:numPr>
        <w:ind w:left="1985" w:hanging="1134"/>
        <w:jc w:val="both"/>
        <w:rPr>
          <w:rFonts w:ascii="Verdana" w:eastAsiaTheme="minorHAnsi" w:hAnsi="Verdana" w:cs="TimesNewRomanPSMT"/>
          <w:sz w:val="20"/>
          <w:szCs w:val="20"/>
          <w:lang w:val="bg-BG"/>
        </w:rPr>
      </w:pPr>
      <w:r w:rsidRPr="00E01B1E">
        <w:rPr>
          <w:rFonts w:ascii="Verdana" w:eastAsiaTheme="minorHAnsi" w:hAnsi="Verdana" w:cs="TimesNewRomanPSMT"/>
          <w:sz w:val="20"/>
          <w:szCs w:val="20"/>
          <w:lang w:val="bg-BG"/>
        </w:rPr>
        <w:t>доказателствата (оригинал или заверено от участника копие) описани/декларирани в ЕЕДОП, за извършените доставки/услуги посочени в списъка от ЕЕДОП на доставките/услугите, които са идентични или сходни с предмета на обществената поръчка;</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670A3">
      <w:pPr>
        <w:keepLines/>
        <w:numPr>
          <w:ilvl w:val="1"/>
          <w:numId w:val="15"/>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lastRenderedPageBreak/>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Pr="003E21F2" w:rsidRDefault="00A73CD9" w:rsidP="009670A3">
      <w:pPr>
        <w:keepLines/>
        <w:numPr>
          <w:ilvl w:val="1"/>
          <w:numId w:val="15"/>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1815D20" w:rsidR="003E21F2" w:rsidRPr="005A06EB" w:rsidRDefault="00AA1E86" w:rsidP="009670A3">
      <w:pPr>
        <w:keepLines/>
        <w:numPr>
          <w:ilvl w:val="1"/>
          <w:numId w:val="15"/>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670A3">
      <w:pPr>
        <w:keepLines/>
        <w:numPr>
          <w:ilvl w:val="0"/>
          <w:numId w:val="15"/>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670A3">
      <w:pPr>
        <w:keepLines/>
        <w:numPr>
          <w:ilvl w:val="0"/>
          <w:numId w:val="15"/>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25" w:name="_Ref46649135"/>
      <w:r w:rsidRPr="00815B8B">
        <w:rPr>
          <w:rFonts w:ascii="Verdana" w:hAnsi="Verdana"/>
          <w:b/>
          <w:sz w:val="20"/>
          <w:szCs w:val="20"/>
          <w:lang w:val="bg-BG"/>
        </w:rPr>
        <w:lastRenderedPageBreak/>
        <w:t>ПРОЕКТО - ДОГОВОР</w:t>
      </w:r>
      <w:bookmarkEnd w:id="25"/>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B9B15BD" w14:textId="77777777"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„Сервизно обслужване на леки и лекотоварни автомобили“</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228D0586"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ТТ0015</w:t>
      </w:r>
      <w:r w:rsidR="005B030C">
        <w:rPr>
          <w:rFonts w:ascii="Verdana" w:hAnsi="Verdana"/>
          <w:b/>
          <w:bCs/>
          <w:sz w:val="20"/>
          <w:szCs w:val="20"/>
          <w:lang w:val="bg-BG"/>
        </w:rPr>
        <w:t>75</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5B030C">
        <w:rPr>
          <w:rFonts w:ascii="Verdana" w:hAnsi="Verdana"/>
          <w:b/>
          <w:bCs/>
          <w:sz w:val="20"/>
          <w:szCs w:val="20"/>
          <w:lang w:val="bg-BG"/>
        </w:rPr>
        <w:t>Сервизно обслужване на леки и лекотоварни автомобили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5D303A7F"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E6213">
        <w:rPr>
          <w:rFonts w:ascii="Verdana" w:hAnsi="Verdana"/>
          <w:b/>
          <w:sz w:val="20"/>
          <w:szCs w:val="20"/>
          <w:lang w:val="bg-BG"/>
        </w:rPr>
        <w:t>Изпълнител</w:t>
      </w:r>
      <w:r w:rsidRPr="00815B8B">
        <w:rPr>
          <w:rFonts w:ascii="Verdana" w:hAnsi="Verdana"/>
          <w:b/>
          <w:sz w:val="20"/>
          <w:szCs w:val="20"/>
          <w:lang w:val="bg-BG"/>
        </w:rPr>
        <w:t>.</w:t>
      </w:r>
    </w:p>
    <w:p w14:paraId="346FF8D9" w14:textId="19906B76"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ложителят възлага, а Изпълнителят</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 и услугите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E659A8" w:rsidRPr="00E659A8">
        <w:rPr>
          <w:rFonts w:ascii="Verdana" w:hAnsi="Verdana"/>
          <w:b/>
          <w:sz w:val="20"/>
          <w:szCs w:val="20"/>
          <w:lang w:val="bg-BG"/>
        </w:rPr>
        <w:t>Сервизно обслужване на леки и лекотоварни автомобили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AE6213">
        <w:rPr>
          <w:rFonts w:ascii="Verdana" w:hAnsi="Verdana"/>
          <w:b/>
          <w:bCs/>
          <w:sz w:val="20"/>
          <w:szCs w:val="20"/>
          <w:lang w:val="bg-BG"/>
        </w:rPr>
        <w:t>ТТ0015</w:t>
      </w:r>
      <w:r w:rsidR="00E659A8">
        <w:rPr>
          <w:rFonts w:ascii="Verdana" w:hAnsi="Verdana"/>
          <w:b/>
          <w:bCs/>
          <w:sz w:val="20"/>
          <w:szCs w:val="20"/>
          <w:lang w:val="bg-BG"/>
        </w:rPr>
        <w:t>75</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AE6213">
        <w:rPr>
          <w:rFonts w:ascii="Verdana" w:hAnsi="Verdana"/>
          <w:bCs/>
          <w:sz w:val="20"/>
          <w:szCs w:val="20"/>
          <w:lang w:val="bg-BG"/>
        </w:rPr>
        <w:t>Изпълнителя</w:t>
      </w:r>
      <w:r w:rsidRPr="00815B8B">
        <w:rPr>
          <w:rFonts w:ascii="Verdana" w:hAnsi="Verdana"/>
          <w:bCs/>
          <w:sz w:val="20"/>
          <w:szCs w:val="20"/>
          <w:lang w:val="bg-BG"/>
        </w:rPr>
        <w:t>, които са неразделна част от настоящия Договор.</w:t>
      </w:r>
    </w:p>
    <w:p w14:paraId="46AA722D" w14:textId="05F2CAD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D50BD0">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7615373C"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доставките/услугите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254817AC"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002F3A33">
        <w:rPr>
          <w:rFonts w:ascii="Verdana" w:hAnsi="Verdana"/>
          <w:sz w:val="20"/>
          <w:szCs w:val="20"/>
          <w:lang w:val="bg-BG"/>
        </w:rPr>
        <w:t>услуги</w:t>
      </w:r>
      <w:r w:rsidRPr="00815B8B">
        <w:rPr>
          <w:rFonts w:ascii="Verdana" w:hAnsi="Verdana"/>
          <w:sz w:val="20"/>
          <w:szCs w:val="20"/>
          <w:lang w:val="bg-BG"/>
        </w:rPr>
        <w:t xml:space="preserve">, Възложителят се задължава да заплаща на </w:t>
      </w:r>
      <w:r w:rsidR="002F3A33">
        <w:rPr>
          <w:rFonts w:ascii="Verdana" w:hAnsi="Verdana"/>
          <w:sz w:val="20"/>
          <w:szCs w:val="20"/>
          <w:lang w:val="bg-BG"/>
        </w:rPr>
        <w:t>Изпълнителя</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Ценова таблица</w:t>
      </w:r>
      <w:r w:rsidR="000E6374" w:rsidRPr="000E6374">
        <w:rPr>
          <w:rFonts w:ascii="Verdana" w:hAnsi="Verdana"/>
          <w:sz w:val="20"/>
          <w:szCs w:val="20"/>
          <w:lang w:val="bg-BG"/>
        </w:rPr>
        <w:t>№1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26D25822"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Pr>
          <w:rFonts w:ascii="Verdana" w:hAnsi="Verdana"/>
          <w:sz w:val="20"/>
          <w:szCs w:val="20"/>
          <w:lang w:val="en-US"/>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 както следва:</w:t>
      </w:r>
    </w:p>
    <w:p w14:paraId="51BF094E" w14:textId="613C949E" w:rsidR="00403B3C" w:rsidRPr="00403B3C"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lastRenderedPageBreak/>
        <w:t>За обособена позиция 1, считано от датата</w:t>
      </w:r>
      <w:r w:rsidR="008A032F">
        <w:rPr>
          <w:rFonts w:ascii="Verdana" w:hAnsi="Verdana"/>
          <w:sz w:val="20"/>
          <w:szCs w:val="20"/>
          <w:lang w:val="bg-BG"/>
        </w:rPr>
        <w:t xml:space="preserve"> на приключване на  договор 6644</w:t>
      </w:r>
      <w:r w:rsidR="00362FFB">
        <w:rPr>
          <w:rFonts w:ascii="Verdana" w:hAnsi="Verdana"/>
          <w:sz w:val="20"/>
          <w:szCs w:val="20"/>
          <w:lang w:val="bg-BG"/>
        </w:rPr>
        <w:t xml:space="preserve"> от 14.07.2015</w:t>
      </w:r>
      <w:r w:rsidRPr="00403B3C">
        <w:rPr>
          <w:rFonts w:ascii="Verdana" w:hAnsi="Verdana"/>
          <w:sz w:val="20"/>
          <w:szCs w:val="20"/>
          <w:lang w:val="bg-BG"/>
        </w:rPr>
        <w:t xml:space="preserve"> г., поради изчерпване на стойността му или изтичане на уговорения срок за</w:t>
      </w:r>
      <w:r w:rsidR="00362FFB">
        <w:rPr>
          <w:rFonts w:ascii="Verdana" w:hAnsi="Verdana"/>
          <w:sz w:val="20"/>
          <w:szCs w:val="20"/>
          <w:lang w:val="bg-BG"/>
        </w:rPr>
        <w:t xml:space="preserve"> поръчване, но не по-късно от 14.07.2017</w:t>
      </w:r>
      <w:r w:rsidRPr="00403B3C">
        <w:rPr>
          <w:rFonts w:ascii="Verdana" w:hAnsi="Verdana"/>
          <w:sz w:val="20"/>
          <w:szCs w:val="20"/>
          <w:lang w:val="bg-BG"/>
        </w:rPr>
        <w:t xml:space="preserve"> г. В случай</w:t>
      </w:r>
      <w:r w:rsidR="00362FFB">
        <w:rPr>
          <w:rFonts w:ascii="Verdana" w:hAnsi="Verdana"/>
          <w:sz w:val="20"/>
          <w:szCs w:val="20"/>
          <w:lang w:val="bg-BG"/>
        </w:rPr>
        <w:t>, че договорът е сключен след 14.07.2016 г. срокът от 24</w:t>
      </w:r>
      <w:r w:rsidRPr="00403B3C">
        <w:rPr>
          <w:rFonts w:ascii="Verdana" w:hAnsi="Verdana"/>
          <w:sz w:val="20"/>
          <w:szCs w:val="20"/>
          <w:lang w:val="bg-BG"/>
        </w:rPr>
        <w:t xml:space="preserve"> месеца започва да тече, считано от датата на подписването му.</w:t>
      </w:r>
    </w:p>
    <w:p w14:paraId="339F10D1" w14:textId="77777777" w:rsidR="00F6315E" w:rsidRPr="00F6315E" w:rsidRDefault="00403B3C" w:rsidP="00AD7F59">
      <w:pPr>
        <w:keepLines/>
        <w:numPr>
          <w:ilvl w:val="1"/>
          <w:numId w:val="4"/>
        </w:numPr>
        <w:tabs>
          <w:tab w:val="left" w:pos="8640"/>
        </w:tabs>
        <w:spacing w:before="120" w:after="120"/>
        <w:jc w:val="both"/>
        <w:rPr>
          <w:rFonts w:ascii="Verdana" w:hAnsi="Verdana"/>
          <w:sz w:val="20"/>
          <w:szCs w:val="20"/>
          <w:lang w:val="bg-BG"/>
        </w:rPr>
      </w:pPr>
      <w:r w:rsidRPr="00F6315E">
        <w:rPr>
          <w:rFonts w:ascii="Verdana" w:hAnsi="Verdana"/>
          <w:sz w:val="20"/>
          <w:szCs w:val="20"/>
          <w:lang w:val="bg-BG"/>
        </w:rPr>
        <w:t>За обособена позиция 2, считано от датата</w:t>
      </w:r>
      <w:r w:rsidR="00DC6E83" w:rsidRPr="00F6315E">
        <w:rPr>
          <w:rFonts w:ascii="Verdana" w:hAnsi="Verdana"/>
          <w:sz w:val="20"/>
          <w:szCs w:val="20"/>
          <w:lang w:val="bg-BG"/>
        </w:rPr>
        <w:t xml:space="preserve"> на приключване на  договор 6645</w:t>
      </w:r>
      <w:r w:rsidR="00F6315E" w:rsidRPr="00F6315E">
        <w:rPr>
          <w:rFonts w:ascii="Verdana" w:hAnsi="Verdana"/>
          <w:sz w:val="20"/>
          <w:szCs w:val="20"/>
          <w:lang w:val="bg-BG"/>
        </w:rPr>
        <w:t xml:space="preserve"> от 14.07.2015 г., поради изчерпване на стойността му или изтичане на уговорения срок за поръчване, но не по-късно от 14.07.2017 г. В случай, че договорът е сключен след 14.07.2016 г. срокът от 24 месеца започва да тече, считано от датата на подписването му.</w:t>
      </w:r>
    </w:p>
    <w:p w14:paraId="3C30204B" w14:textId="3F793C62" w:rsidR="00F6315E" w:rsidRPr="00F6315E" w:rsidRDefault="00403B3C" w:rsidP="00AD7F59">
      <w:pPr>
        <w:keepLines/>
        <w:numPr>
          <w:ilvl w:val="1"/>
          <w:numId w:val="4"/>
        </w:numPr>
        <w:tabs>
          <w:tab w:val="left" w:pos="8640"/>
        </w:tabs>
        <w:spacing w:before="120" w:after="120"/>
        <w:jc w:val="both"/>
        <w:rPr>
          <w:rFonts w:ascii="Verdana" w:hAnsi="Verdana"/>
          <w:sz w:val="20"/>
          <w:szCs w:val="20"/>
          <w:lang w:val="bg-BG"/>
        </w:rPr>
      </w:pPr>
      <w:r w:rsidRPr="00F6315E">
        <w:rPr>
          <w:rFonts w:ascii="Verdana" w:hAnsi="Verdana"/>
          <w:sz w:val="20"/>
          <w:szCs w:val="20"/>
          <w:lang w:val="bg-BG"/>
        </w:rPr>
        <w:t>За обособена позиция 3, считано от датата</w:t>
      </w:r>
      <w:r w:rsidR="00F6315E" w:rsidRPr="00F6315E">
        <w:rPr>
          <w:rFonts w:ascii="Verdana" w:hAnsi="Verdana"/>
          <w:sz w:val="20"/>
          <w:szCs w:val="20"/>
          <w:lang w:val="bg-BG"/>
        </w:rPr>
        <w:t xml:space="preserve"> на приключване на  договор 6646</w:t>
      </w:r>
      <w:r w:rsidRPr="00F6315E">
        <w:rPr>
          <w:rFonts w:ascii="Verdana" w:hAnsi="Verdana"/>
          <w:sz w:val="20"/>
          <w:szCs w:val="20"/>
          <w:lang w:val="bg-BG"/>
        </w:rPr>
        <w:t xml:space="preserve"> </w:t>
      </w:r>
      <w:r w:rsidR="00F6315E" w:rsidRPr="00F6315E">
        <w:rPr>
          <w:rFonts w:ascii="Verdana" w:hAnsi="Verdana"/>
          <w:sz w:val="20"/>
          <w:szCs w:val="20"/>
          <w:lang w:val="bg-BG"/>
        </w:rPr>
        <w:t>от 14.07.2015 г., поради изчерпване на стойността му или изтичане на уговорения срок за поръчване, но не по-късно от 14.07.2017 г. В случай, че договорът е сключен след 14.07.2016 г. срокът от 24 месеца започва да тече, считано от датата на подписването му.</w:t>
      </w:r>
    </w:p>
    <w:p w14:paraId="0CC19567" w14:textId="78D33E16" w:rsidR="00403B3C" w:rsidRPr="00403B3C"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За обособена позиция 4, считано от датата</w:t>
      </w:r>
      <w:r w:rsidR="00A32100">
        <w:rPr>
          <w:rFonts w:ascii="Verdana" w:hAnsi="Verdana"/>
          <w:sz w:val="20"/>
          <w:szCs w:val="20"/>
          <w:lang w:val="bg-BG"/>
        </w:rPr>
        <w:t xml:space="preserve"> на приключване на  договор 6607</w:t>
      </w:r>
      <w:r w:rsidR="0053022C">
        <w:rPr>
          <w:rFonts w:ascii="Verdana" w:hAnsi="Verdana"/>
          <w:sz w:val="20"/>
          <w:szCs w:val="20"/>
          <w:lang w:val="bg-BG"/>
        </w:rPr>
        <w:t xml:space="preserve"> от 29</w:t>
      </w:r>
      <w:r w:rsidR="00A32100">
        <w:rPr>
          <w:rFonts w:ascii="Verdana" w:hAnsi="Verdana"/>
          <w:sz w:val="20"/>
          <w:szCs w:val="20"/>
          <w:lang w:val="bg-BG"/>
        </w:rPr>
        <w:t>.06.201</w:t>
      </w:r>
      <w:r w:rsidR="00D5381D">
        <w:rPr>
          <w:rFonts w:ascii="Verdana" w:hAnsi="Verdana"/>
          <w:sz w:val="20"/>
          <w:szCs w:val="20"/>
          <w:lang w:val="bg-BG"/>
        </w:rPr>
        <w:t>5</w:t>
      </w:r>
      <w:r w:rsidRPr="00403B3C">
        <w:rPr>
          <w:rFonts w:ascii="Verdana" w:hAnsi="Verdana"/>
          <w:sz w:val="20"/>
          <w:szCs w:val="20"/>
          <w:lang w:val="bg-BG"/>
        </w:rPr>
        <w:t xml:space="preserve"> г., поради изчерпване на стойността му или изтичане на уговорения срок за</w:t>
      </w:r>
      <w:r w:rsidR="0053022C">
        <w:rPr>
          <w:rFonts w:ascii="Verdana" w:hAnsi="Verdana"/>
          <w:sz w:val="20"/>
          <w:szCs w:val="20"/>
          <w:lang w:val="bg-BG"/>
        </w:rPr>
        <w:t xml:space="preserve"> поръчване, но не по-късно от 29</w:t>
      </w:r>
      <w:r w:rsidR="00A32100">
        <w:rPr>
          <w:rFonts w:ascii="Verdana" w:hAnsi="Verdana"/>
          <w:sz w:val="20"/>
          <w:szCs w:val="20"/>
          <w:lang w:val="bg-BG"/>
        </w:rPr>
        <w:t>.06.2017</w:t>
      </w:r>
      <w:r w:rsidRPr="00403B3C">
        <w:rPr>
          <w:rFonts w:ascii="Verdana" w:hAnsi="Verdana"/>
          <w:sz w:val="20"/>
          <w:szCs w:val="20"/>
          <w:lang w:val="bg-BG"/>
        </w:rPr>
        <w:t xml:space="preserve"> г. В случай</w:t>
      </w:r>
      <w:r w:rsidR="00D5381D">
        <w:rPr>
          <w:rFonts w:ascii="Verdana" w:hAnsi="Verdana"/>
          <w:sz w:val="20"/>
          <w:szCs w:val="20"/>
          <w:lang w:val="bg-BG"/>
        </w:rPr>
        <w:t xml:space="preserve">, че договорът е </w:t>
      </w:r>
      <w:r w:rsidR="0053022C">
        <w:rPr>
          <w:rFonts w:ascii="Verdana" w:hAnsi="Verdana"/>
          <w:sz w:val="20"/>
          <w:szCs w:val="20"/>
          <w:lang w:val="bg-BG"/>
        </w:rPr>
        <w:t>сключен след 29</w:t>
      </w:r>
      <w:r w:rsidR="00D5381D">
        <w:rPr>
          <w:rFonts w:ascii="Verdana" w:hAnsi="Verdana"/>
          <w:sz w:val="20"/>
          <w:szCs w:val="20"/>
          <w:lang w:val="bg-BG"/>
        </w:rPr>
        <w:t>.06.2017 г. срокът от 24</w:t>
      </w:r>
      <w:r w:rsidRPr="00403B3C">
        <w:rPr>
          <w:rFonts w:ascii="Verdana" w:hAnsi="Verdana"/>
          <w:sz w:val="20"/>
          <w:szCs w:val="20"/>
          <w:lang w:val="bg-BG"/>
        </w:rPr>
        <w:t xml:space="preserve"> месеца започва да тече, считано от датата на подписването му.</w:t>
      </w:r>
    </w:p>
    <w:p w14:paraId="62A19C3D" w14:textId="77777777"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Максималната стойност на договора е в размер на прогнозната стойност за съответната обособена позиция</w:t>
      </w:r>
      <w:r>
        <w:rPr>
          <w:rFonts w:ascii="Verdana" w:hAnsi="Verdana" w:cs="Arial"/>
          <w:sz w:val="20"/>
          <w:szCs w:val="20"/>
          <w:lang w:val="bg-BG"/>
        </w:rPr>
        <w:t>:</w:t>
      </w:r>
    </w:p>
    <w:p w14:paraId="6CF3C977" w14:textId="023473DD"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463D69">
        <w:rPr>
          <w:rFonts w:ascii="Verdana" w:hAnsi="Verdana"/>
          <w:sz w:val="20"/>
          <w:szCs w:val="20"/>
          <w:lang w:val="bg-BG" w:eastAsia="bg-BG"/>
        </w:rPr>
        <w:t>15</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5F84DD5A" w14:textId="08632899"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463D69">
        <w:rPr>
          <w:rFonts w:ascii="Verdana" w:hAnsi="Verdana"/>
          <w:sz w:val="20"/>
          <w:szCs w:val="20"/>
          <w:lang w:val="bg-BG" w:eastAsia="bg-BG"/>
        </w:rPr>
        <w:t>3</w:t>
      </w:r>
      <w:r w:rsidRPr="00025BA4">
        <w:rPr>
          <w:rFonts w:ascii="Verdana" w:hAnsi="Verdana"/>
          <w:sz w:val="20"/>
          <w:szCs w:val="20"/>
          <w:lang w:val="bg-BG" w:eastAsia="bg-BG"/>
        </w:rPr>
        <w:t xml:space="preserve">0 000.00 </w:t>
      </w:r>
      <w:r w:rsidRPr="00025BA4">
        <w:rPr>
          <w:rFonts w:ascii="Verdana" w:hAnsi="Verdana"/>
          <w:spacing w:val="-5"/>
          <w:sz w:val="20"/>
          <w:szCs w:val="20"/>
          <w:lang w:val="bg-BG"/>
        </w:rPr>
        <w:t>лв. без ДДС.</w:t>
      </w:r>
    </w:p>
    <w:p w14:paraId="3E0EF2D5" w14:textId="49634C4D" w:rsidR="00463D69" w:rsidRDefault="00463D69" w:rsidP="00463D69">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w:t>
      </w:r>
      <w:r w:rsidRPr="00463D69">
        <w:rPr>
          <w:rFonts w:ascii="Verdana" w:hAnsi="Verdana"/>
          <w:spacing w:val="-5"/>
          <w:sz w:val="20"/>
          <w:szCs w:val="20"/>
          <w:lang w:val="bg-BG"/>
        </w:rPr>
        <w:t xml:space="preserve"> – </w:t>
      </w:r>
      <w:r w:rsidR="00BB2674">
        <w:rPr>
          <w:rFonts w:ascii="Verdana" w:hAnsi="Verdana"/>
          <w:sz w:val="20"/>
          <w:szCs w:val="20"/>
          <w:lang w:val="bg-BG" w:eastAsia="bg-BG"/>
        </w:rPr>
        <w:t>8</w:t>
      </w:r>
      <w:r w:rsidRPr="00463D69">
        <w:rPr>
          <w:rFonts w:ascii="Verdana" w:hAnsi="Verdana"/>
          <w:sz w:val="20"/>
          <w:szCs w:val="20"/>
          <w:lang w:val="bg-BG" w:eastAsia="bg-BG"/>
        </w:rPr>
        <w:t xml:space="preserve">0 000.00 </w:t>
      </w:r>
      <w:r w:rsidRPr="00463D69">
        <w:rPr>
          <w:rFonts w:ascii="Verdana" w:hAnsi="Verdana"/>
          <w:spacing w:val="-5"/>
          <w:sz w:val="20"/>
          <w:szCs w:val="20"/>
          <w:lang w:val="bg-BG"/>
        </w:rPr>
        <w:t>лв. без ДДС.</w:t>
      </w:r>
    </w:p>
    <w:p w14:paraId="3FE4BDEA" w14:textId="65E6A1BE" w:rsidR="00BB2674" w:rsidRPr="00BB2674" w:rsidRDefault="00BB2674" w:rsidP="00BB2674">
      <w:pPr>
        <w:numPr>
          <w:ilvl w:val="1"/>
          <w:numId w:val="4"/>
        </w:numPr>
        <w:spacing w:before="120" w:after="120"/>
        <w:ind w:left="1134" w:hanging="709"/>
        <w:jc w:val="both"/>
        <w:rPr>
          <w:rFonts w:ascii="Verdana" w:hAnsi="Verdana"/>
          <w:spacing w:val="-5"/>
          <w:sz w:val="20"/>
          <w:szCs w:val="20"/>
          <w:lang w:val="bg-BG"/>
        </w:rPr>
      </w:pPr>
      <w:r w:rsidRPr="00BB2674">
        <w:rPr>
          <w:rFonts w:ascii="Verdana" w:hAnsi="Verdana"/>
          <w:spacing w:val="-5"/>
          <w:sz w:val="20"/>
          <w:szCs w:val="20"/>
          <w:lang w:val="bg-BG"/>
        </w:rPr>
        <w:t xml:space="preserve">Обособена позиция </w:t>
      </w:r>
      <w:r>
        <w:rPr>
          <w:rFonts w:ascii="Verdana" w:hAnsi="Verdana"/>
          <w:spacing w:val="-5"/>
          <w:sz w:val="20"/>
          <w:szCs w:val="20"/>
          <w:lang w:val="bg-BG"/>
        </w:rPr>
        <w:t>4</w:t>
      </w:r>
      <w:r w:rsidRPr="00BB2674">
        <w:rPr>
          <w:rFonts w:ascii="Verdana" w:hAnsi="Verdana"/>
          <w:spacing w:val="-5"/>
          <w:sz w:val="20"/>
          <w:szCs w:val="20"/>
          <w:lang w:val="bg-BG"/>
        </w:rPr>
        <w:t xml:space="preserve"> – </w:t>
      </w:r>
      <w:r>
        <w:rPr>
          <w:rFonts w:ascii="Verdana" w:hAnsi="Verdana"/>
          <w:sz w:val="20"/>
          <w:szCs w:val="20"/>
          <w:lang w:val="bg-BG" w:eastAsia="bg-BG"/>
        </w:rPr>
        <w:t>7</w:t>
      </w:r>
      <w:r w:rsidRPr="00BB2674">
        <w:rPr>
          <w:rFonts w:ascii="Verdana" w:hAnsi="Verdana"/>
          <w:sz w:val="20"/>
          <w:szCs w:val="20"/>
          <w:lang w:val="bg-BG" w:eastAsia="bg-BG"/>
        </w:rPr>
        <w:t xml:space="preserve">0 000.00 </w:t>
      </w:r>
      <w:r w:rsidRPr="00BB2674">
        <w:rPr>
          <w:rFonts w:ascii="Verdana" w:hAnsi="Verdana"/>
          <w:spacing w:val="-5"/>
          <w:sz w:val="20"/>
          <w:szCs w:val="20"/>
          <w:lang w:val="bg-BG"/>
        </w:rPr>
        <w:t>лв. без ДДС.</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1E673902" w14:textId="1BECFAB7" w:rsidR="00CE79BF" w:rsidRPr="00E856D4" w:rsidRDefault="00E500E7" w:rsidP="00E500E7">
      <w:pPr>
        <w:keepLines/>
        <w:numPr>
          <w:ilvl w:val="0"/>
          <w:numId w:val="4"/>
        </w:numPr>
        <w:tabs>
          <w:tab w:val="left" w:pos="8640"/>
        </w:tabs>
        <w:spacing w:before="120" w:after="120"/>
        <w:jc w:val="both"/>
        <w:rPr>
          <w:rFonts w:ascii="Verdana" w:hAnsi="Verdana"/>
          <w:sz w:val="20"/>
          <w:szCs w:val="20"/>
          <w:lang w:val="bg-BG"/>
        </w:rPr>
      </w:pPr>
      <w:r w:rsidRPr="004A1A85">
        <w:rPr>
          <w:rFonts w:ascii="Verdana" w:hAnsi="Verdana"/>
          <w:b/>
          <w:sz w:val="20"/>
          <w:szCs w:val="20"/>
          <w:lang w:val="bg-BG"/>
        </w:rPr>
        <w:t>Изменения, включително опции и подновяван</w:t>
      </w:r>
      <w:r w:rsidR="00194B62">
        <w:rPr>
          <w:rFonts w:ascii="Verdana" w:hAnsi="Verdana"/>
          <w:b/>
          <w:sz w:val="20"/>
          <w:szCs w:val="20"/>
          <w:lang w:val="bg-BG"/>
        </w:rPr>
        <w:t>ия на договора:</w:t>
      </w:r>
    </w:p>
    <w:p w14:paraId="12C4CB3E" w14:textId="4CAEFF9A" w:rsidR="00194B62" w:rsidRDefault="00194B62" w:rsidP="00E856D4">
      <w:pPr>
        <w:keepLines/>
        <w:numPr>
          <w:ilvl w:val="1"/>
          <w:numId w:val="4"/>
        </w:numPr>
        <w:tabs>
          <w:tab w:val="left" w:pos="8640"/>
        </w:tabs>
        <w:spacing w:before="120" w:after="120"/>
        <w:jc w:val="both"/>
        <w:rPr>
          <w:rFonts w:ascii="Verdana" w:hAnsi="Verdana"/>
          <w:sz w:val="20"/>
          <w:szCs w:val="20"/>
          <w:lang w:val="bg-BG"/>
        </w:rPr>
      </w:pPr>
      <w:r w:rsidRPr="00E856D4">
        <w:rPr>
          <w:rFonts w:ascii="Verdana" w:hAnsi="Verdana"/>
          <w:sz w:val="20"/>
          <w:szCs w:val="20"/>
          <w:lang w:val="bg-BG"/>
        </w:rPr>
        <w:t>Изпълнителят може да предложи на възложителя по-ниски цени на стоки/услуги, предмет на ценова таблица №1, като изпрати до контролиращия служител (КС) от страна на възложителя своето предложение, което се разглежда от КС.</w:t>
      </w:r>
    </w:p>
    <w:p w14:paraId="17F9EBAF" w14:textId="32C06F26" w:rsidR="00815B8B" w:rsidRPr="00E856D4" w:rsidRDefault="00194B62" w:rsidP="00E856D4">
      <w:pPr>
        <w:keepLines/>
        <w:numPr>
          <w:ilvl w:val="1"/>
          <w:numId w:val="4"/>
        </w:numPr>
        <w:tabs>
          <w:tab w:val="left" w:pos="8640"/>
        </w:tabs>
        <w:spacing w:before="120" w:after="120"/>
        <w:jc w:val="both"/>
        <w:rPr>
          <w:rFonts w:ascii="Verdana" w:hAnsi="Verdana"/>
          <w:sz w:val="20"/>
          <w:szCs w:val="20"/>
          <w:lang w:val="bg-BG"/>
        </w:rPr>
      </w:pPr>
      <w:r w:rsidRPr="00E856D4">
        <w:rPr>
          <w:rFonts w:ascii="Verdana" w:hAnsi="Verdana"/>
          <w:sz w:val="20"/>
          <w:szCs w:val="20"/>
          <w:lang w:val="bg-BG"/>
        </w:rPr>
        <w:t>Предвидените в ЗОП и в този договор изменения и опции се осъществяват чрез двустранно подписани споразумения между страните.</w:t>
      </w:r>
    </w:p>
    <w:p w14:paraId="46660139" w14:textId="6B13D6B7" w:rsidR="00815B8B" w:rsidRPr="00815B8B" w:rsidRDefault="002F6A22"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Изпълнителят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w:t>
      </w:r>
      <w:r w:rsidR="00815B8B" w:rsidRPr="00CF58CB">
        <w:rPr>
          <w:rFonts w:ascii="Verdana" w:hAnsi="Verdana"/>
          <w:sz w:val="20"/>
          <w:szCs w:val="20"/>
          <w:lang w:val="bg-BG"/>
        </w:rPr>
        <w:t xml:space="preserve">размер на </w:t>
      </w:r>
      <w:r w:rsidR="00334D0B">
        <w:rPr>
          <w:rFonts w:ascii="Verdana" w:hAnsi="Verdana"/>
          <w:sz w:val="20"/>
          <w:szCs w:val="20"/>
          <w:lang w:val="bg-BG"/>
        </w:rPr>
        <w:t>4</w:t>
      </w:r>
      <w:r w:rsidR="00815B8B" w:rsidRPr="00CF58CB">
        <w:rPr>
          <w:rFonts w:ascii="Verdana" w:hAnsi="Verdana"/>
          <w:sz w:val="20"/>
          <w:szCs w:val="20"/>
          <w:lang w:val="bg-BG"/>
        </w:rPr>
        <w:t>% (</w:t>
      </w:r>
      <w:r w:rsidR="00334D0B">
        <w:rPr>
          <w:rFonts w:ascii="Verdana" w:hAnsi="Verdana"/>
          <w:sz w:val="20"/>
          <w:szCs w:val="20"/>
          <w:lang w:val="bg-BG"/>
        </w:rPr>
        <w:t>четири</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62C761C2"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EC61B4">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7C2945A2"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Изпълнителят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DD11C6B"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В случай, че </w:t>
      </w:r>
      <w:r w:rsidR="00EC61B4">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962FCF3" w:rsidR="00815B8B" w:rsidRPr="00815B8B" w:rsidRDefault="00815B8B" w:rsidP="00E7489D">
      <w:pPr>
        <w:keepLines/>
        <w:numPr>
          <w:ilvl w:val="0"/>
          <w:numId w:val="4"/>
        </w:numPr>
        <w:spacing w:before="120" w:after="120"/>
        <w:jc w:val="both"/>
        <w:rPr>
          <w:rFonts w:ascii="Verdana" w:hAnsi="Verdana"/>
          <w:sz w:val="20"/>
          <w:szCs w:val="20"/>
          <w:lang w:val="bg-BG"/>
        </w:rPr>
      </w:pPr>
      <w:bookmarkStart w:id="26" w:name="_Ref534250083"/>
      <w:bookmarkStart w:id="27"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507A5C">
        <w:rPr>
          <w:rFonts w:ascii="Verdana" w:hAnsi="Verdana"/>
          <w:sz w:val="20"/>
          <w:szCs w:val="20"/>
          <w:lang w:val="bg-BG"/>
        </w:rPr>
        <w:t>Иво Здравков.</w:t>
      </w:r>
    </w:p>
    <w:p w14:paraId="09139258" w14:textId="4F39101C"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CF152D">
        <w:rPr>
          <w:rFonts w:ascii="Verdana" w:hAnsi="Verdana"/>
          <w:sz w:val="20"/>
          <w:szCs w:val="20"/>
          <w:lang w:val="bg-BG"/>
        </w:rPr>
        <w:t>Изпълнител</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6C298681" w:rsidR="00815B8B" w:rsidRPr="00815B8B" w:rsidRDefault="00CF152D"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26"/>
    <w:bookmarkEnd w:id="27"/>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34698DE" w14:textId="77777777" w:rsidR="00155E34" w:rsidRPr="008A61B1" w:rsidRDefault="00155E34" w:rsidP="00155E34">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Предмет на договора е сервизно обслужване на леки и лекотоварни моторни превозни средства в сервизна/и база/и и на обекти на Доставчика, намиращи се на територията на град София.</w:t>
      </w:r>
    </w:p>
    <w:p w14:paraId="06634555" w14:textId="77777777" w:rsidR="00155E34" w:rsidRDefault="00155E34" w:rsidP="00155E34">
      <w:pPr>
        <w:pStyle w:val="p50"/>
        <w:numPr>
          <w:ilvl w:val="1"/>
          <w:numId w:val="43"/>
        </w:numPr>
        <w:tabs>
          <w:tab w:val="clear" w:pos="780"/>
          <w:tab w:val="num" w:pos="993"/>
        </w:tabs>
        <w:spacing w:before="120" w:after="120" w:line="240" w:lineRule="auto"/>
        <w:ind w:left="992" w:hanging="708"/>
        <w:rPr>
          <w:rFonts w:ascii="Verdana" w:hAnsi="Verdana"/>
          <w:color w:val="auto"/>
          <w:sz w:val="20"/>
          <w:szCs w:val="20"/>
          <w:lang w:val="bg-BG"/>
        </w:rPr>
      </w:pPr>
      <w:r w:rsidRPr="00AD2024">
        <w:rPr>
          <w:rFonts w:ascii="Verdana" w:hAnsi="Verdana"/>
          <w:color w:val="auto"/>
          <w:sz w:val="20"/>
          <w:szCs w:val="20"/>
          <w:lang w:val="bg-BG"/>
        </w:rPr>
        <w:t>Година, шаси и двигател за всеки вид автомобил отразени в съответната ценова таблица са конкретна извадка с цел единствено съпоставимост на офертите.  </w:t>
      </w:r>
    </w:p>
    <w:p w14:paraId="296788B3" w14:textId="77777777" w:rsidR="00155E34" w:rsidRPr="008A61B1" w:rsidRDefault="00155E34" w:rsidP="00155E34">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Предметът на договора е разделен на следните обособени позиции:</w:t>
      </w:r>
    </w:p>
    <w:p w14:paraId="03F4050F" w14:textId="1821C60D" w:rsidR="00155E34" w:rsidRDefault="00155E34" w:rsidP="00155E34">
      <w:pPr>
        <w:pStyle w:val="p50"/>
        <w:numPr>
          <w:ilvl w:val="2"/>
          <w:numId w:val="43"/>
        </w:numPr>
        <w:tabs>
          <w:tab w:val="clear" w:pos="760"/>
          <w:tab w:val="left" w:pos="993"/>
        </w:tabs>
        <w:spacing w:before="120" w:after="120" w:line="240" w:lineRule="auto"/>
        <w:ind w:hanging="708"/>
        <w:rPr>
          <w:rFonts w:ascii="Verdana" w:hAnsi="Verdana"/>
          <w:color w:val="auto"/>
          <w:sz w:val="20"/>
          <w:szCs w:val="20"/>
          <w:lang w:val="bg-BG"/>
        </w:rPr>
      </w:pPr>
      <w:r>
        <w:rPr>
          <w:rFonts w:ascii="Verdana" w:hAnsi="Verdana"/>
          <w:color w:val="auto"/>
          <w:sz w:val="20"/>
          <w:szCs w:val="20"/>
          <w:lang w:val="bg-BG"/>
        </w:rPr>
        <w:t>Обособена позиция</w:t>
      </w:r>
      <w:r w:rsidR="006D7C51">
        <w:rPr>
          <w:rFonts w:ascii="Verdana" w:hAnsi="Verdana"/>
          <w:color w:val="auto"/>
          <w:sz w:val="20"/>
          <w:szCs w:val="20"/>
          <w:lang w:val="bg-BG"/>
        </w:rPr>
        <w:t xml:space="preserve"> 1 – Сервизно обслужване на</w:t>
      </w:r>
      <w:r>
        <w:rPr>
          <w:rFonts w:ascii="Verdana" w:hAnsi="Verdana"/>
          <w:color w:val="auto"/>
          <w:sz w:val="20"/>
          <w:szCs w:val="20"/>
          <w:lang w:val="bg-BG"/>
        </w:rPr>
        <w:t xml:space="preserve"> автомобили марка </w:t>
      </w:r>
      <w:r w:rsidR="009A68D5">
        <w:rPr>
          <w:rFonts w:ascii="Verdana" w:hAnsi="Verdana"/>
          <w:color w:val="auto"/>
          <w:sz w:val="20"/>
          <w:szCs w:val="20"/>
          <w:lang w:val="bg-BG"/>
        </w:rPr>
        <w:t>Пежо</w:t>
      </w:r>
      <w:r>
        <w:rPr>
          <w:rFonts w:ascii="Verdana" w:hAnsi="Verdana"/>
          <w:color w:val="auto"/>
          <w:sz w:val="20"/>
          <w:szCs w:val="20"/>
          <w:lang w:val="bg-BG"/>
        </w:rPr>
        <w:t>.</w:t>
      </w:r>
    </w:p>
    <w:p w14:paraId="75E58651" w14:textId="38559359" w:rsidR="009A68D5" w:rsidRDefault="00155E34" w:rsidP="00155E34">
      <w:pPr>
        <w:pStyle w:val="p50"/>
        <w:numPr>
          <w:ilvl w:val="2"/>
          <w:numId w:val="43"/>
        </w:numPr>
        <w:tabs>
          <w:tab w:val="clear" w:pos="760"/>
          <w:tab w:val="left" w:pos="993"/>
        </w:tabs>
        <w:spacing w:before="120" w:after="120" w:line="240" w:lineRule="auto"/>
        <w:ind w:hanging="708"/>
        <w:rPr>
          <w:rFonts w:ascii="Verdana" w:hAnsi="Verdana"/>
          <w:color w:val="auto"/>
          <w:sz w:val="20"/>
          <w:szCs w:val="20"/>
          <w:lang w:val="bg-BG"/>
        </w:rPr>
      </w:pPr>
      <w:r>
        <w:rPr>
          <w:rFonts w:ascii="Verdana" w:hAnsi="Verdana"/>
          <w:color w:val="auto"/>
          <w:sz w:val="20"/>
          <w:szCs w:val="20"/>
          <w:lang w:val="bg-BG"/>
        </w:rPr>
        <w:t>Обособена позиция 2 – Се</w:t>
      </w:r>
      <w:r w:rsidR="00FF746C">
        <w:rPr>
          <w:rFonts w:ascii="Verdana" w:hAnsi="Verdana"/>
          <w:color w:val="auto"/>
          <w:sz w:val="20"/>
          <w:szCs w:val="20"/>
          <w:lang w:val="bg-BG"/>
        </w:rPr>
        <w:t>рв</w:t>
      </w:r>
      <w:r w:rsidR="006D7C51">
        <w:rPr>
          <w:rFonts w:ascii="Verdana" w:hAnsi="Verdana"/>
          <w:color w:val="auto"/>
          <w:sz w:val="20"/>
          <w:szCs w:val="20"/>
          <w:lang w:val="bg-BG"/>
        </w:rPr>
        <w:t>изно обслужване на</w:t>
      </w:r>
      <w:r>
        <w:rPr>
          <w:rFonts w:ascii="Verdana" w:hAnsi="Verdana"/>
          <w:color w:val="auto"/>
          <w:sz w:val="20"/>
          <w:szCs w:val="20"/>
          <w:lang w:val="bg-BG"/>
        </w:rPr>
        <w:t xml:space="preserve"> автомобили марка </w:t>
      </w:r>
      <w:r w:rsidR="009A68D5">
        <w:rPr>
          <w:rFonts w:ascii="Verdana" w:hAnsi="Verdana"/>
          <w:color w:val="auto"/>
          <w:sz w:val="20"/>
          <w:szCs w:val="20"/>
          <w:lang w:val="bg-BG"/>
        </w:rPr>
        <w:t>Форд</w:t>
      </w:r>
      <w:r>
        <w:rPr>
          <w:rFonts w:ascii="Verdana" w:hAnsi="Verdana"/>
          <w:color w:val="auto"/>
          <w:sz w:val="20"/>
          <w:szCs w:val="20"/>
          <w:lang w:val="bg-BG"/>
        </w:rPr>
        <w:t>.</w:t>
      </w:r>
    </w:p>
    <w:p w14:paraId="15928333" w14:textId="2DB24EC7" w:rsidR="009A68D5" w:rsidRDefault="009A68D5" w:rsidP="009A68D5">
      <w:pPr>
        <w:pStyle w:val="p50"/>
        <w:numPr>
          <w:ilvl w:val="2"/>
          <w:numId w:val="43"/>
        </w:numPr>
        <w:tabs>
          <w:tab w:val="clear" w:pos="760"/>
          <w:tab w:val="left" w:pos="993"/>
        </w:tabs>
        <w:spacing w:before="120" w:after="120" w:line="240" w:lineRule="auto"/>
        <w:rPr>
          <w:rFonts w:ascii="Verdana" w:hAnsi="Verdana"/>
          <w:color w:val="auto"/>
          <w:sz w:val="20"/>
          <w:szCs w:val="20"/>
          <w:lang w:val="bg-BG"/>
        </w:rPr>
      </w:pPr>
      <w:r w:rsidRPr="009A68D5">
        <w:rPr>
          <w:rFonts w:ascii="Verdana" w:hAnsi="Verdana"/>
          <w:color w:val="auto"/>
          <w:sz w:val="20"/>
          <w:szCs w:val="20"/>
          <w:lang w:val="bg-BG"/>
        </w:rPr>
        <w:t xml:space="preserve"> </w:t>
      </w:r>
      <w:r>
        <w:rPr>
          <w:rFonts w:ascii="Verdana" w:hAnsi="Verdana"/>
          <w:color w:val="auto"/>
          <w:sz w:val="20"/>
          <w:szCs w:val="20"/>
          <w:lang w:val="bg-BG"/>
        </w:rPr>
        <w:t>Обособена позиция 3</w:t>
      </w:r>
      <w:r w:rsidR="006D7C51">
        <w:rPr>
          <w:rFonts w:ascii="Verdana" w:hAnsi="Verdana"/>
          <w:color w:val="auto"/>
          <w:sz w:val="20"/>
          <w:szCs w:val="20"/>
          <w:lang w:val="bg-BG"/>
        </w:rPr>
        <w:t xml:space="preserve"> – Сервизно обслужване на </w:t>
      </w:r>
      <w:r>
        <w:rPr>
          <w:rFonts w:ascii="Verdana" w:hAnsi="Verdana"/>
          <w:color w:val="auto"/>
          <w:sz w:val="20"/>
          <w:szCs w:val="20"/>
          <w:lang w:val="bg-BG"/>
        </w:rPr>
        <w:t xml:space="preserve"> автомобили марка </w:t>
      </w:r>
      <w:r w:rsidR="00FC32D0">
        <w:rPr>
          <w:rFonts w:ascii="Verdana" w:hAnsi="Verdana"/>
          <w:color w:val="auto"/>
          <w:sz w:val="20"/>
          <w:szCs w:val="20"/>
          <w:lang w:val="bg-BG"/>
        </w:rPr>
        <w:t>Рено и Дачия</w:t>
      </w:r>
      <w:r>
        <w:rPr>
          <w:rFonts w:ascii="Verdana" w:hAnsi="Verdana"/>
          <w:color w:val="auto"/>
          <w:sz w:val="20"/>
          <w:szCs w:val="20"/>
          <w:lang w:val="bg-BG"/>
        </w:rPr>
        <w:t>.</w:t>
      </w:r>
    </w:p>
    <w:p w14:paraId="4F1D2F69" w14:textId="035166F4" w:rsidR="009A68D5" w:rsidRDefault="009A68D5" w:rsidP="009A68D5">
      <w:pPr>
        <w:pStyle w:val="p50"/>
        <w:numPr>
          <w:ilvl w:val="2"/>
          <w:numId w:val="43"/>
        </w:numPr>
        <w:tabs>
          <w:tab w:val="clear" w:pos="760"/>
          <w:tab w:val="left" w:pos="993"/>
        </w:tabs>
        <w:spacing w:before="120" w:after="120" w:line="240" w:lineRule="auto"/>
        <w:rPr>
          <w:rFonts w:ascii="Verdana" w:hAnsi="Verdana"/>
          <w:color w:val="auto"/>
          <w:sz w:val="20"/>
          <w:szCs w:val="20"/>
          <w:lang w:val="bg-BG"/>
        </w:rPr>
      </w:pPr>
      <w:r>
        <w:rPr>
          <w:rFonts w:ascii="Verdana" w:hAnsi="Verdana"/>
          <w:color w:val="auto"/>
          <w:sz w:val="20"/>
          <w:szCs w:val="20"/>
          <w:lang w:val="bg-BG"/>
        </w:rPr>
        <w:t>Обособена поз</w:t>
      </w:r>
      <w:r w:rsidR="00FC32D0">
        <w:rPr>
          <w:rFonts w:ascii="Verdana" w:hAnsi="Verdana"/>
          <w:color w:val="auto"/>
          <w:sz w:val="20"/>
          <w:szCs w:val="20"/>
          <w:lang w:val="bg-BG"/>
        </w:rPr>
        <w:t>иция 4</w:t>
      </w:r>
      <w:r w:rsidR="006D7C51">
        <w:rPr>
          <w:rFonts w:ascii="Verdana" w:hAnsi="Verdana"/>
          <w:color w:val="auto"/>
          <w:sz w:val="20"/>
          <w:szCs w:val="20"/>
          <w:lang w:val="bg-BG"/>
        </w:rPr>
        <w:t xml:space="preserve"> – Сервизно обслужване на</w:t>
      </w:r>
      <w:r>
        <w:rPr>
          <w:rFonts w:ascii="Verdana" w:hAnsi="Verdana"/>
          <w:color w:val="auto"/>
          <w:sz w:val="20"/>
          <w:szCs w:val="20"/>
          <w:lang w:val="bg-BG"/>
        </w:rPr>
        <w:t xml:space="preserve"> автомобили марка </w:t>
      </w:r>
      <w:r w:rsidR="00FC32D0">
        <w:rPr>
          <w:rFonts w:ascii="Verdana" w:hAnsi="Verdana"/>
          <w:color w:val="auto"/>
          <w:sz w:val="20"/>
          <w:szCs w:val="20"/>
          <w:lang w:val="bg-BG"/>
        </w:rPr>
        <w:t>Тойота</w:t>
      </w:r>
      <w:r>
        <w:rPr>
          <w:rFonts w:ascii="Verdana" w:hAnsi="Verdana"/>
          <w:color w:val="auto"/>
          <w:sz w:val="20"/>
          <w:szCs w:val="20"/>
          <w:lang w:val="bg-BG"/>
        </w:rPr>
        <w:t>.</w:t>
      </w:r>
    </w:p>
    <w:p w14:paraId="4372D59C" w14:textId="015EBF5A" w:rsidR="00155E34" w:rsidRDefault="00155E34" w:rsidP="001D0F40">
      <w:pPr>
        <w:pStyle w:val="p50"/>
        <w:tabs>
          <w:tab w:val="clear" w:pos="760"/>
          <w:tab w:val="left" w:pos="993"/>
        </w:tabs>
        <w:spacing w:before="120" w:after="120" w:line="240" w:lineRule="auto"/>
        <w:ind w:left="1997" w:firstLine="0"/>
        <w:rPr>
          <w:rFonts w:ascii="Verdana" w:hAnsi="Verdana"/>
          <w:color w:val="auto"/>
          <w:sz w:val="20"/>
          <w:szCs w:val="20"/>
          <w:lang w:val="bg-BG"/>
        </w:rPr>
      </w:pPr>
    </w:p>
    <w:p w14:paraId="27798E40"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Pr>
          <w:rFonts w:ascii="Verdana" w:hAnsi="Verdana"/>
          <w:color w:val="auto"/>
          <w:sz w:val="20"/>
          <w:szCs w:val="20"/>
          <w:lang w:val="bg-BG"/>
        </w:rPr>
        <w:t>Предмет на договора са Ц</w:t>
      </w:r>
      <w:r w:rsidRPr="008A61B1">
        <w:rPr>
          <w:rFonts w:ascii="Verdana" w:hAnsi="Verdana"/>
          <w:color w:val="auto"/>
          <w:sz w:val="20"/>
          <w:szCs w:val="20"/>
          <w:lang w:val="bg-BG"/>
        </w:rPr>
        <w:t>енови таблиц</w:t>
      </w:r>
      <w:r>
        <w:rPr>
          <w:rFonts w:ascii="Verdana" w:hAnsi="Verdana"/>
          <w:color w:val="auto"/>
          <w:sz w:val="20"/>
          <w:szCs w:val="20"/>
          <w:lang w:val="bg-BG"/>
        </w:rPr>
        <w:t>а</w:t>
      </w:r>
      <w:r w:rsidRPr="008A61B1">
        <w:rPr>
          <w:rFonts w:ascii="Verdana" w:hAnsi="Verdana"/>
          <w:color w:val="auto"/>
          <w:sz w:val="20"/>
          <w:szCs w:val="20"/>
          <w:lang w:val="bg-BG"/>
        </w:rPr>
        <w:t xml:space="preserve"> №1 за съответн</w:t>
      </w:r>
      <w:r>
        <w:rPr>
          <w:rFonts w:ascii="Verdana" w:hAnsi="Verdana"/>
          <w:color w:val="auto"/>
          <w:sz w:val="20"/>
          <w:szCs w:val="20"/>
          <w:lang w:val="bg-BG"/>
        </w:rPr>
        <w:t>ата</w:t>
      </w:r>
      <w:r w:rsidRPr="008A61B1">
        <w:rPr>
          <w:rFonts w:ascii="Verdana" w:hAnsi="Verdana"/>
          <w:color w:val="auto"/>
          <w:sz w:val="20"/>
          <w:szCs w:val="20"/>
          <w:lang w:val="bg-BG"/>
        </w:rPr>
        <w:t xml:space="preserve"> обособен</w:t>
      </w:r>
      <w:r>
        <w:rPr>
          <w:rFonts w:ascii="Verdana" w:hAnsi="Verdana"/>
          <w:color w:val="auto"/>
          <w:sz w:val="20"/>
          <w:szCs w:val="20"/>
          <w:lang w:val="bg-BG"/>
        </w:rPr>
        <w:t>а</w:t>
      </w:r>
      <w:r w:rsidRPr="008A61B1">
        <w:rPr>
          <w:rFonts w:ascii="Verdana" w:hAnsi="Verdana"/>
          <w:color w:val="auto"/>
          <w:sz w:val="20"/>
          <w:szCs w:val="20"/>
          <w:lang w:val="bg-BG"/>
        </w:rPr>
        <w:t xml:space="preserve"> позици</w:t>
      </w:r>
      <w:r>
        <w:rPr>
          <w:rFonts w:ascii="Verdana" w:hAnsi="Verdana"/>
          <w:color w:val="auto"/>
          <w:sz w:val="20"/>
          <w:szCs w:val="20"/>
          <w:lang w:val="bg-BG"/>
        </w:rPr>
        <w:t>я</w:t>
      </w:r>
      <w:r w:rsidRPr="008A61B1">
        <w:rPr>
          <w:rFonts w:ascii="Verdana" w:hAnsi="Verdana"/>
          <w:color w:val="auto"/>
          <w:sz w:val="20"/>
          <w:szCs w:val="20"/>
          <w:lang w:val="bg-BG"/>
        </w:rPr>
        <w:t>, в ко</w:t>
      </w:r>
      <w:r>
        <w:rPr>
          <w:rFonts w:ascii="Verdana" w:hAnsi="Verdana"/>
          <w:color w:val="auto"/>
          <w:sz w:val="20"/>
          <w:szCs w:val="20"/>
          <w:lang w:val="bg-BG"/>
        </w:rPr>
        <w:t>я</w:t>
      </w:r>
      <w:r w:rsidRPr="008A61B1">
        <w:rPr>
          <w:rFonts w:ascii="Verdana" w:hAnsi="Verdana"/>
          <w:color w:val="auto"/>
          <w:sz w:val="20"/>
          <w:szCs w:val="20"/>
          <w:lang w:val="bg-BG"/>
        </w:rPr>
        <w:t>то са посочени резервни части и консумативи, необходими за сервизно обслужване на автомобили, с които разполага Възложителя към момента на провеждане на процедурата.</w:t>
      </w:r>
    </w:p>
    <w:p w14:paraId="7D52F926"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Pr>
          <w:rFonts w:ascii="Verdana" w:hAnsi="Verdana"/>
          <w:color w:val="auto"/>
          <w:sz w:val="20"/>
          <w:szCs w:val="20"/>
          <w:lang w:val="bg-BG"/>
        </w:rPr>
        <w:t>Предмет на договора е</w:t>
      </w:r>
      <w:r w:rsidRPr="008A61B1">
        <w:rPr>
          <w:rFonts w:ascii="Verdana" w:hAnsi="Verdana"/>
          <w:color w:val="auto"/>
          <w:sz w:val="20"/>
          <w:szCs w:val="20"/>
          <w:lang w:val="bg-BG"/>
        </w:rPr>
        <w:t xml:space="preserve"> </w:t>
      </w:r>
      <w:r>
        <w:rPr>
          <w:rFonts w:ascii="Verdana" w:hAnsi="Verdana"/>
          <w:color w:val="auto"/>
          <w:sz w:val="20"/>
          <w:szCs w:val="20"/>
          <w:lang w:val="bg-BG"/>
        </w:rPr>
        <w:t>Ц</w:t>
      </w:r>
      <w:r w:rsidRPr="008A61B1">
        <w:rPr>
          <w:rFonts w:ascii="Verdana" w:hAnsi="Verdana"/>
          <w:color w:val="auto"/>
          <w:sz w:val="20"/>
          <w:szCs w:val="20"/>
          <w:lang w:val="bg-BG"/>
        </w:rPr>
        <w:t>енов</w:t>
      </w:r>
      <w:r>
        <w:rPr>
          <w:rFonts w:ascii="Verdana" w:hAnsi="Verdana"/>
          <w:color w:val="auto"/>
          <w:sz w:val="20"/>
          <w:szCs w:val="20"/>
          <w:lang w:val="bg-BG"/>
        </w:rPr>
        <w:t>а</w:t>
      </w:r>
      <w:r w:rsidRPr="008A61B1">
        <w:rPr>
          <w:rFonts w:ascii="Verdana" w:hAnsi="Verdana"/>
          <w:color w:val="auto"/>
          <w:sz w:val="20"/>
          <w:szCs w:val="20"/>
          <w:lang w:val="bg-BG"/>
        </w:rPr>
        <w:t xml:space="preserve"> таблиц</w:t>
      </w:r>
      <w:r>
        <w:rPr>
          <w:rFonts w:ascii="Verdana" w:hAnsi="Verdana"/>
          <w:color w:val="auto"/>
          <w:sz w:val="20"/>
          <w:szCs w:val="20"/>
          <w:lang w:val="bg-BG"/>
        </w:rPr>
        <w:t>а №2 за съответната</w:t>
      </w:r>
      <w:r w:rsidRPr="008A61B1">
        <w:rPr>
          <w:rFonts w:ascii="Verdana" w:hAnsi="Verdana"/>
          <w:color w:val="auto"/>
          <w:sz w:val="20"/>
          <w:szCs w:val="20"/>
          <w:lang w:val="bg-BG"/>
        </w:rPr>
        <w:t xml:space="preserve"> обособен</w:t>
      </w:r>
      <w:r>
        <w:rPr>
          <w:rFonts w:ascii="Verdana" w:hAnsi="Verdana"/>
          <w:color w:val="auto"/>
          <w:sz w:val="20"/>
          <w:szCs w:val="20"/>
          <w:lang w:val="bg-BG"/>
        </w:rPr>
        <w:t>а</w:t>
      </w:r>
      <w:r w:rsidRPr="008A61B1">
        <w:rPr>
          <w:rFonts w:ascii="Verdana" w:hAnsi="Verdana"/>
          <w:color w:val="auto"/>
          <w:sz w:val="20"/>
          <w:szCs w:val="20"/>
          <w:lang w:val="bg-BG"/>
        </w:rPr>
        <w:t xml:space="preserve"> позици</w:t>
      </w:r>
      <w:r>
        <w:rPr>
          <w:rFonts w:ascii="Verdana" w:hAnsi="Verdana"/>
          <w:color w:val="auto"/>
          <w:sz w:val="20"/>
          <w:szCs w:val="20"/>
          <w:lang w:val="bg-BG"/>
        </w:rPr>
        <w:t>я</w:t>
      </w:r>
      <w:r w:rsidRPr="008A61B1">
        <w:rPr>
          <w:rFonts w:ascii="Verdana" w:hAnsi="Verdana"/>
          <w:color w:val="auto"/>
          <w:sz w:val="20"/>
          <w:szCs w:val="20"/>
          <w:lang w:val="bg-BG"/>
        </w:rPr>
        <w:t xml:space="preserve">. </w:t>
      </w:r>
    </w:p>
    <w:p w14:paraId="732D2714"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Възложителят разполага със следният брой автомобили за съответн</w:t>
      </w:r>
      <w:r>
        <w:rPr>
          <w:rFonts w:ascii="Verdana" w:hAnsi="Verdana"/>
          <w:color w:val="auto"/>
          <w:sz w:val="20"/>
          <w:szCs w:val="20"/>
          <w:lang w:val="bg-BG"/>
        </w:rPr>
        <w:t>ата</w:t>
      </w:r>
      <w:r w:rsidRPr="008A61B1">
        <w:rPr>
          <w:rFonts w:ascii="Verdana" w:hAnsi="Verdana"/>
          <w:color w:val="auto"/>
          <w:sz w:val="20"/>
          <w:szCs w:val="20"/>
          <w:lang w:val="bg-BG"/>
        </w:rPr>
        <w:t xml:space="preserve"> обособен</w:t>
      </w:r>
      <w:r>
        <w:rPr>
          <w:rFonts w:ascii="Verdana" w:hAnsi="Verdana"/>
          <w:color w:val="auto"/>
          <w:sz w:val="20"/>
          <w:szCs w:val="20"/>
          <w:lang w:val="bg-BG"/>
        </w:rPr>
        <w:t>а</w:t>
      </w:r>
      <w:r w:rsidRPr="008A61B1">
        <w:rPr>
          <w:rFonts w:ascii="Verdana" w:hAnsi="Verdana"/>
          <w:color w:val="auto"/>
          <w:sz w:val="20"/>
          <w:szCs w:val="20"/>
          <w:lang w:val="bg-BG"/>
        </w:rPr>
        <w:t xml:space="preserve"> позици</w:t>
      </w:r>
      <w:r>
        <w:rPr>
          <w:rFonts w:ascii="Verdana" w:hAnsi="Verdana"/>
          <w:color w:val="auto"/>
          <w:sz w:val="20"/>
          <w:szCs w:val="20"/>
          <w:lang w:val="bg-BG"/>
        </w:rPr>
        <w:t>я</w:t>
      </w:r>
      <w:r w:rsidRPr="008A61B1">
        <w:rPr>
          <w:rFonts w:ascii="Verdana" w:hAnsi="Verdana"/>
          <w:color w:val="auto"/>
          <w:sz w:val="20"/>
          <w:szCs w:val="20"/>
          <w:lang w:val="bg-BG"/>
        </w:rPr>
        <w:t>:</w:t>
      </w:r>
    </w:p>
    <w:p w14:paraId="26412945" w14:textId="51ADA205" w:rsidR="00155E34" w:rsidRDefault="00155E34" w:rsidP="009A68D5">
      <w:pPr>
        <w:pStyle w:val="p50"/>
        <w:numPr>
          <w:ilvl w:val="2"/>
          <w:numId w:val="43"/>
        </w:numPr>
        <w:tabs>
          <w:tab w:val="clear" w:pos="760"/>
          <w:tab w:val="left" w:pos="993"/>
        </w:tabs>
        <w:spacing w:before="120" w:after="120" w:line="240" w:lineRule="auto"/>
        <w:rPr>
          <w:rFonts w:ascii="Verdana" w:hAnsi="Verdana"/>
          <w:color w:val="auto"/>
          <w:sz w:val="20"/>
          <w:szCs w:val="20"/>
          <w:lang w:val="bg-BG"/>
        </w:rPr>
      </w:pPr>
      <w:r>
        <w:rPr>
          <w:rFonts w:ascii="Verdana" w:hAnsi="Verdana"/>
          <w:color w:val="auto"/>
          <w:sz w:val="20"/>
          <w:szCs w:val="20"/>
          <w:lang w:val="bg-BG"/>
        </w:rPr>
        <w:t>О</w:t>
      </w:r>
      <w:r w:rsidR="00DA4DB0">
        <w:rPr>
          <w:rFonts w:ascii="Verdana" w:hAnsi="Verdana"/>
          <w:color w:val="auto"/>
          <w:sz w:val="20"/>
          <w:szCs w:val="20"/>
          <w:lang w:val="bg-BG"/>
        </w:rPr>
        <w:t xml:space="preserve">бособена позиция 1 – </w:t>
      </w:r>
      <w:r w:rsidR="00A06E44">
        <w:rPr>
          <w:rFonts w:ascii="Verdana" w:hAnsi="Verdana"/>
          <w:color w:val="auto"/>
          <w:sz w:val="20"/>
          <w:szCs w:val="20"/>
          <w:lang w:val="bg-BG"/>
        </w:rPr>
        <w:t xml:space="preserve">10 </w:t>
      </w:r>
      <w:r w:rsidR="006D7C51">
        <w:rPr>
          <w:rFonts w:ascii="Verdana" w:hAnsi="Verdana"/>
          <w:color w:val="auto"/>
          <w:sz w:val="20"/>
          <w:szCs w:val="20"/>
          <w:lang w:val="bg-BG"/>
        </w:rPr>
        <w:t xml:space="preserve">броя </w:t>
      </w:r>
      <w:r>
        <w:rPr>
          <w:rFonts w:ascii="Verdana" w:hAnsi="Verdana"/>
          <w:color w:val="auto"/>
          <w:sz w:val="20"/>
          <w:szCs w:val="20"/>
          <w:lang w:val="bg-BG"/>
        </w:rPr>
        <w:t xml:space="preserve">автомобили марка </w:t>
      </w:r>
      <w:r w:rsidR="00DA4DB0">
        <w:rPr>
          <w:rFonts w:ascii="Verdana" w:hAnsi="Verdana"/>
          <w:color w:val="auto"/>
          <w:sz w:val="20"/>
          <w:szCs w:val="20"/>
          <w:lang w:val="bg-BG"/>
        </w:rPr>
        <w:t>Пежо</w:t>
      </w:r>
      <w:r>
        <w:rPr>
          <w:rFonts w:ascii="Verdana" w:hAnsi="Verdana"/>
          <w:color w:val="auto"/>
          <w:sz w:val="20"/>
          <w:szCs w:val="20"/>
          <w:lang w:val="bg-BG"/>
        </w:rPr>
        <w:t>.</w:t>
      </w:r>
    </w:p>
    <w:p w14:paraId="2CD91169" w14:textId="22EEAEE3" w:rsidR="00155E34" w:rsidRDefault="00155E34" w:rsidP="009A68D5">
      <w:pPr>
        <w:pStyle w:val="p50"/>
        <w:numPr>
          <w:ilvl w:val="2"/>
          <w:numId w:val="43"/>
        </w:numPr>
        <w:tabs>
          <w:tab w:val="clear" w:pos="760"/>
          <w:tab w:val="left" w:pos="993"/>
        </w:tabs>
        <w:spacing w:before="120" w:after="120" w:line="240" w:lineRule="auto"/>
        <w:rPr>
          <w:rFonts w:ascii="Verdana" w:hAnsi="Verdana"/>
          <w:color w:val="auto"/>
          <w:sz w:val="20"/>
          <w:szCs w:val="20"/>
          <w:lang w:val="bg-BG"/>
        </w:rPr>
      </w:pPr>
      <w:r>
        <w:rPr>
          <w:rFonts w:ascii="Verdana" w:hAnsi="Verdana"/>
          <w:color w:val="auto"/>
          <w:sz w:val="20"/>
          <w:szCs w:val="20"/>
          <w:lang w:val="bg-BG"/>
        </w:rPr>
        <w:t>О</w:t>
      </w:r>
      <w:r w:rsidR="00DA4DB0">
        <w:rPr>
          <w:rFonts w:ascii="Verdana" w:hAnsi="Verdana"/>
          <w:color w:val="auto"/>
          <w:sz w:val="20"/>
          <w:szCs w:val="20"/>
          <w:lang w:val="bg-BG"/>
        </w:rPr>
        <w:t xml:space="preserve">бособена позиция 2 – </w:t>
      </w:r>
      <w:r w:rsidR="00A06E44">
        <w:rPr>
          <w:rFonts w:ascii="Verdana" w:hAnsi="Verdana"/>
          <w:color w:val="auto"/>
          <w:sz w:val="20"/>
          <w:szCs w:val="20"/>
          <w:lang w:val="bg-BG"/>
        </w:rPr>
        <w:t xml:space="preserve">14 </w:t>
      </w:r>
      <w:r w:rsidR="006D7C51">
        <w:rPr>
          <w:rFonts w:ascii="Verdana" w:hAnsi="Verdana"/>
          <w:color w:val="auto"/>
          <w:sz w:val="20"/>
          <w:szCs w:val="20"/>
          <w:lang w:val="bg-BG"/>
        </w:rPr>
        <w:t xml:space="preserve">броя </w:t>
      </w:r>
      <w:r>
        <w:rPr>
          <w:rFonts w:ascii="Verdana" w:hAnsi="Verdana"/>
          <w:color w:val="auto"/>
          <w:sz w:val="20"/>
          <w:szCs w:val="20"/>
          <w:lang w:val="bg-BG"/>
        </w:rPr>
        <w:t xml:space="preserve"> автомобили марка </w:t>
      </w:r>
      <w:r w:rsidR="00DA4DB0">
        <w:rPr>
          <w:rFonts w:ascii="Verdana" w:hAnsi="Verdana"/>
          <w:color w:val="auto"/>
          <w:sz w:val="20"/>
          <w:szCs w:val="20"/>
          <w:lang w:val="bg-BG"/>
        </w:rPr>
        <w:t>Форд</w:t>
      </w:r>
      <w:r>
        <w:rPr>
          <w:rFonts w:ascii="Verdana" w:hAnsi="Verdana"/>
          <w:color w:val="auto"/>
          <w:sz w:val="20"/>
          <w:szCs w:val="20"/>
          <w:lang w:val="bg-BG"/>
        </w:rPr>
        <w:t>.</w:t>
      </w:r>
    </w:p>
    <w:p w14:paraId="223A2E33" w14:textId="4BAF8224" w:rsidR="00DA4DB0" w:rsidRDefault="00DA4DB0" w:rsidP="00DA4DB0">
      <w:pPr>
        <w:pStyle w:val="ListParagraph"/>
        <w:numPr>
          <w:ilvl w:val="2"/>
          <w:numId w:val="43"/>
        </w:numPr>
        <w:rPr>
          <w:rFonts w:ascii="Verdana" w:hAnsi="Verdana"/>
          <w:snapToGrid w:val="0"/>
          <w:sz w:val="20"/>
          <w:szCs w:val="20"/>
          <w:lang w:val="bg-BG"/>
        </w:rPr>
      </w:pPr>
      <w:r>
        <w:rPr>
          <w:rFonts w:ascii="Verdana" w:hAnsi="Verdana"/>
          <w:snapToGrid w:val="0"/>
          <w:sz w:val="20"/>
          <w:szCs w:val="20"/>
          <w:lang w:val="bg-BG"/>
        </w:rPr>
        <w:t>Обособена позиция 3</w:t>
      </w:r>
      <w:r w:rsidRPr="00DA4DB0">
        <w:rPr>
          <w:rFonts w:ascii="Verdana" w:hAnsi="Verdana"/>
          <w:snapToGrid w:val="0"/>
          <w:sz w:val="20"/>
          <w:szCs w:val="20"/>
          <w:lang w:val="bg-BG"/>
        </w:rPr>
        <w:t xml:space="preserve"> – </w:t>
      </w:r>
      <w:r w:rsidR="00A06E44">
        <w:rPr>
          <w:rFonts w:ascii="Verdana" w:hAnsi="Verdana"/>
          <w:snapToGrid w:val="0"/>
          <w:sz w:val="20"/>
          <w:szCs w:val="20"/>
          <w:lang w:val="bg-BG"/>
        </w:rPr>
        <w:t xml:space="preserve">38 </w:t>
      </w:r>
      <w:r w:rsidR="006D7C51">
        <w:rPr>
          <w:rFonts w:ascii="Verdana" w:hAnsi="Verdana"/>
          <w:snapToGrid w:val="0"/>
          <w:sz w:val="20"/>
          <w:szCs w:val="20"/>
          <w:lang w:val="bg-BG"/>
        </w:rPr>
        <w:t>броя</w:t>
      </w:r>
      <w:r>
        <w:rPr>
          <w:rFonts w:ascii="Verdana" w:hAnsi="Verdana"/>
          <w:snapToGrid w:val="0"/>
          <w:sz w:val="20"/>
          <w:szCs w:val="20"/>
          <w:lang w:val="bg-BG"/>
        </w:rPr>
        <w:t xml:space="preserve"> автомобили марка Рено и Дачия</w:t>
      </w:r>
      <w:r w:rsidRPr="00DA4DB0">
        <w:rPr>
          <w:rFonts w:ascii="Verdana" w:hAnsi="Verdana"/>
          <w:snapToGrid w:val="0"/>
          <w:sz w:val="20"/>
          <w:szCs w:val="20"/>
          <w:lang w:val="bg-BG"/>
        </w:rPr>
        <w:t>.</w:t>
      </w:r>
    </w:p>
    <w:p w14:paraId="030C0724" w14:textId="77777777" w:rsidR="006D7C51" w:rsidRPr="00DA4DB0" w:rsidRDefault="006D7C51" w:rsidP="006D7C51">
      <w:pPr>
        <w:pStyle w:val="ListParagraph"/>
        <w:ind w:left="1997"/>
        <w:rPr>
          <w:rFonts w:ascii="Verdana" w:hAnsi="Verdana"/>
          <w:snapToGrid w:val="0"/>
          <w:sz w:val="20"/>
          <w:szCs w:val="20"/>
          <w:lang w:val="bg-BG"/>
        </w:rPr>
      </w:pPr>
    </w:p>
    <w:p w14:paraId="374A6D52" w14:textId="6DB99601" w:rsidR="00FF746C" w:rsidRPr="00DA4DB0" w:rsidRDefault="00FF746C" w:rsidP="00FF746C">
      <w:pPr>
        <w:pStyle w:val="ListParagraph"/>
        <w:numPr>
          <w:ilvl w:val="2"/>
          <w:numId w:val="43"/>
        </w:numPr>
        <w:rPr>
          <w:rFonts w:ascii="Verdana" w:hAnsi="Verdana"/>
          <w:snapToGrid w:val="0"/>
          <w:sz w:val="20"/>
          <w:szCs w:val="20"/>
          <w:lang w:val="bg-BG"/>
        </w:rPr>
      </w:pPr>
      <w:r>
        <w:rPr>
          <w:rFonts w:ascii="Verdana" w:hAnsi="Verdana"/>
          <w:snapToGrid w:val="0"/>
          <w:sz w:val="20"/>
          <w:szCs w:val="20"/>
          <w:lang w:val="bg-BG"/>
        </w:rPr>
        <w:t>Обособена позиция 4</w:t>
      </w:r>
      <w:r w:rsidRPr="00DA4DB0">
        <w:rPr>
          <w:rFonts w:ascii="Verdana" w:hAnsi="Verdana"/>
          <w:snapToGrid w:val="0"/>
          <w:sz w:val="20"/>
          <w:szCs w:val="20"/>
          <w:lang w:val="bg-BG"/>
        </w:rPr>
        <w:t xml:space="preserve"> – </w:t>
      </w:r>
      <w:r w:rsidR="00A06E44">
        <w:rPr>
          <w:rFonts w:ascii="Verdana" w:hAnsi="Verdana"/>
          <w:snapToGrid w:val="0"/>
          <w:sz w:val="20"/>
          <w:szCs w:val="20"/>
          <w:lang w:val="bg-BG"/>
        </w:rPr>
        <w:t>42</w:t>
      </w:r>
      <w:r w:rsidR="006D7C51">
        <w:rPr>
          <w:rFonts w:ascii="Verdana" w:hAnsi="Verdana"/>
          <w:snapToGrid w:val="0"/>
          <w:sz w:val="20"/>
          <w:szCs w:val="20"/>
          <w:lang w:val="bg-BG"/>
        </w:rPr>
        <w:t xml:space="preserve"> броя </w:t>
      </w:r>
      <w:r>
        <w:rPr>
          <w:rFonts w:ascii="Verdana" w:hAnsi="Verdana"/>
          <w:snapToGrid w:val="0"/>
          <w:sz w:val="20"/>
          <w:szCs w:val="20"/>
          <w:lang w:val="bg-BG"/>
        </w:rPr>
        <w:t xml:space="preserve"> автомобили марка Тойота</w:t>
      </w:r>
      <w:r w:rsidRPr="00DA4DB0">
        <w:rPr>
          <w:rFonts w:ascii="Verdana" w:hAnsi="Verdana"/>
          <w:snapToGrid w:val="0"/>
          <w:sz w:val="20"/>
          <w:szCs w:val="20"/>
          <w:lang w:val="bg-BG"/>
        </w:rPr>
        <w:t>.</w:t>
      </w:r>
    </w:p>
    <w:p w14:paraId="1E7DBEB7"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Възложителят си запазва правото да променя броя на превозните средства при запазване на условията на договора.</w:t>
      </w:r>
    </w:p>
    <w:p w14:paraId="590A3697"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 xml:space="preserve">На Доставчика не се гарантира продължителност на дейностите, както и количество на възлаганите доставки и услуги. </w:t>
      </w:r>
    </w:p>
    <w:p w14:paraId="77DD1CF6"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Доставчикът приема и се задължава да обслужва, в съответствие с уговореното, всички изброени превозни средства, за които е сключил този договор.</w:t>
      </w:r>
    </w:p>
    <w:p w14:paraId="78AD0EF6"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Доставчикът извършва дейностите, предмет на договора, съобразно посочените от него цени в Ценовите таблици</w:t>
      </w:r>
      <w:r>
        <w:rPr>
          <w:rFonts w:ascii="Verdana" w:hAnsi="Verdana"/>
          <w:color w:val="auto"/>
          <w:sz w:val="20"/>
          <w:szCs w:val="20"/>
          <w:lang w:val="bg-BG"/>
        </w:rPr>
        <w:t xml:space="preserve"> №1 и 2</w:t>
      </w:r>
      <w:r w:rsidRPr="008A61B1">
        <w:rPr>
          <w:rFonts w:ascii="Verdana" w:hAnsi="Verdana"/>
          <w:color w:val="auto"/>
          <w:sz w:val="20"/>
          <w:szCs w:val="20"/>
          <w:lang w:val="bg-BG"/>
        </w:rPr>
        <w:t>, за съответната обособена позиция и в съответствие с останалите изисквания по Договора.</w:t>
      </w:r>
    </w:p>
    <w:p w14:paraId="2223EE7A"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При извършване на ремонти или обслужване, предмет на договора, Доставчикът влага нови и неупотребявани резервни части и консумативи.</w:t>
      </w:r>
    </w:p>
    <w:p w14:paraId="57808294"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Доставчикът осигурява минимум 12 месеца гаранция (вложени части и извършен ремонт) за всяко ремонтирано от него превозно средство</w:t>
      </w:r>
      <w:r>
        <w:rPr>
          <w:rFonts w:ascii="Verdana" w:hAnsi="Verdana"/>
          <w:color w:val="auto"/>
          <w:sz w:val="20"/>
          <w:szCs w:val="20"/>
          <w:lang w:val="bg-BG"/>
        </w:rPr>
        <w:t>.</w:t>
      </w:r>
    </w:p>
    <w:p w14:paraId="781E53CF"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 xml:space="preserve">За всички възникнали нужди от резервни части и консумативи, невключени в Ценова таблица №1 за съответната обособена позиция, но </w:t>
      </w:r>
      <w:r>
        <w:rPr>
          <w:rFonts w:ascii="Verdana" w:hAnsi="Verdana"/>
          <w:color w:val="auto"/>
          <w:sz w:val="20"/>
          <w:szCs w:val="20"/>
          <w:lang w:val="bg-BG"/>
        </w:rPr>
        <w:t xml:space="preserve">необходими за извършване на ремонт на автомобила </w:t>
      </w:r>
      <w:r w:rsidRPr="008A61B1">
        <w:rPr>
          <w:rFonts w:ascii="Verdana" w:hAnsi="Verdana"/>
          <w:color w:val="auto"/>
          <w:sz w:val="20"/>
          <w:szCs w:val="20"/>
          <w:lang w:val="bg-BG"/>
        </w:rPr>
        <w:t xml:space="preserve"> Възложителят си </w:t>
      </w:r>
      <w:r w:rsidRPr="008A61B1">
        <w:rPr>
          <w:rFonts w:ascii="Verdana" w:hAnsi="Verdana"/>
          <w:color w:val="auto"/>
          <w:sz w:val="20"/>
          <w:szCs w:val="20"/>
          <w:lang w:val="bg-BG"/>
        </w:rPr>
        <w:lastRenderedPageBreak/>
        <w:t>запазва правото да ги поръчва на Доставчика на стойност до 15% (петнадесет процента) от прогнозната стойност на Договора.</w:t>
      </w:r>
    </w:p>
    <w:p w14:paraId="3E82298E"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Неразделна част от договора е представеното в хода на процедурата техническо предложение от доставчика.</w:t>
      </w:r>
    </w:p>
    <w:p w14:paraId="22810215"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След искане от страна Възложителя, Доставчикът изпраща оферта за ремонт, резервни части и консумативи с включена отстъпка в съответствие с Ценова таблица №2. Изпратената от Доставчика оферта се одобрява от Възложителя</w:t>
      </w:r>
      <w:r>
        <w:rPr>
          <w:rFonts w:ascii="Verdana" w:hAnsi="Verdana"/>
          <w:color w:val="auto"/>
          <w:sz w:val="20"/>
          <w:szCs w:val="20"/>
          <w:lang w:val="bg-BG"/>
        </w:rPr>
        <w:t xml:space="preserve"> (контролиращия служител)</w:t>
      </w:r>
      <w:r w:rsidRPr="008A61B1">
        <w:rPr>
          <w:rFonts w:ascii="Verdana" w:hAnsi="Verdana"/>
          <w:color w:val="auto"/>
          <w:sz w:val="20"/>
          <w:szCs w:val="20"/>
          <w:lang w:val="bg-BG"/>
        </w:rPr>
        <w:t>.</w:t>
      </w:r>
      <w:r w:rsidRPr="008A61B1" w:rsidDel="009A2E70">
        <w:rPr>
          <w:rFonts w:ascii="Verdana" w:hAnsi="Verdana"/>
          <w:color w:val="auto"/>
          <w:sz w:val="20"/>
          <w:szCs w:val="20"/>
          <w:lang w:val="bg-BG"/>
        </w:rPr>
        <w:t xml:space="preserve"> </w:t>
      </w:r>
    </w:p>
    <w:p w14:paraId="4A399CC5" w14:textId="77777777" w:rsidR="00155E34" w:rsidRPr="008A61B1" w:rsidRDefault="00155E34" w:rsidP="009A68D5">
      <w:pPr>
        <w:pStyle w:val="p50"/>
        <w:numPr>
          <w:ilvl w:val="1"/>
          <w:numId w:val="43"/>
        </w:numPr>
        <w:tabs>
          <w:tab w:val="clear" w:pos="780"/>
          <w:tab w:val="left" w:pos="993"/>
        </w:tabs>
        <w:spacing w:before="120" w:after="120" w:line="240" w:lineRule="auto"/>
        <w:ind w:left="992" w:hanging="708"/>
        <w:rPr>
          <w:rFonts w:ascii="Verdana" w:hAnsi="Verdana"/>
          <w:color w:val="auto"/>
          <w:sz w:val="20"/>
          <w:szCs w:val="20"/>
          <w:lang w:val="bg-BG"/>
        </w:rPr>
      </w:pPr>
      <w:r w:rsidRPr="008A61B1">
        <w:rPr>
          <w:rFonts w:ascii="Verdana" w:hAnsi="Verdana"/>
          <w:color w:val="auto"/>
          <w:sz w:val="20"/>
          <w:szCs w:val="20"/>
          <w:lang w:val="bg-BG"/>
        </w:rPr>
        <w:t>В случай, че дадена марка резервна част/консуматив от ценова таблица №1 не е налична на пазара, доставчикът може да предложи на възложителя нова алтернативна част/консуматив със същите технически характеристики на равна или</w:t>
      </w:r>
      <w:r>
        <w:rPr>
          <w:rFonts w:ascii="Verdana" w:hAnsi="Verdana"/>
          <w:color w:val="auto"/>
          <w:sz w:val="20"/>
          <w:szCs w:val="20"/>
          <w:lang w:val="bg-BG"/>
        </w:rPr>
        <w:t xml:space="preserve"> по-ниска цена от посочената в Ц</w:t>
      </w:r>
      <w:r w:rsidRPr="008A61B1">
        <w:rPr>
          <w:rFonts w:ascii="Verdana" w:hAnsi="Verdana"/>
          <w:color w:val="auto"/>
          <w:sz w:val="20"/>
          <w:szCs w:val="20"/>
          <w:lang w:val="bg-BG"/>
        </w:rPr>
        <w:t>енова таблица №1.</w:t>
      </w:r>
    </w:p>
    <w:p w14:paraId="1F4013CD" w14:textId="44D1E8C9" w:rsidR="00155E34" w:rsidRPr="008A61B1" w:rsidRDefault="00155E34" w:rsidP="009A68D5">
      <w:pPr>
        <w:numPr>
          <w:ilvl w:val="0"/>
          <w:numId w:val="43"/>
        </w:numPr>
        <w:tabs>
          <w:tab w:val="clear" w:pos="720"/>
        </w:tabs>
        <w:spacing w:before="120" w:after="120"/>
        <w:ind w:hanging="720"/>
        <w:jc w:val="both"/>
        <w:rPr>
          <w:rFonts w:ascii="Verdana" w:hAnsi="Verdana"/>
          <w:b/>
          <w:bCs/>
          <w:sz w:val="20"/>
          <w:szCs w:val="20"/>
        </w:rPr>
      </w:pPr>
      <w:bookmarkStart w:id="28" w:name="предметнадоговора"/>
      <w:bookmarkEnd w:id="28"/>
      <w:r w:rsidRPr="008A61B1">
        <w:rPr>
          <w:rFonts w:ascii="Verdana" w:hAnsi="Verdana"/>
          <w:b/>
          <w:bCs/>
          <w:sz w:val="20"/>
          <w:szCs w:val="20"/>
        </w:rPr>
        <w:t>ТЕХНИЧЕСКА СПЕЦИФИКАЦИЯ И ИЗИСКВАНИЯ ЗА ТЕХНИЧЕСКО ОБСЛУЖВАНЕ</w:t>
      </w:r>
      <w:r w:rsidR="00A06E44">
        <w:rPr>
          <w:rFonts w:ascii="Verdana" w:hAnsi="Verdana"/>
          <w:b/>
          <w:bCs/>
          <w:sz w:val="20"/>
          <w:szCs w:val="20"/>
          <w:lang w:val="bg-BG"/>
        </w:rPr>
        <w:t xml:space="preserve"> И РЕМОНТ</w:t>
      </w:r>
    </w:p>
    <w:p w14:paraId="784457F7"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Доставчикът се задължава да предоставя бързи и качествени доставки и услуги, като извършва поддръжката и ремонта по икономически ефективен начин в рамките на договорените срокове за всяко отделно изискване за поддръжка. При предоставянето на тези услуги Доставчикът се задължава да спазва всички законови разпоредби и установените норми за безопасност. Договорът обхваща поддръжката и ремонта на автомобилите в сервиза на Доставчика с негови труд, резервни части и материали. Експлоатацията на автомобилите е задължение на Възложителя. Представител на Възложителя е отдел “Транспорт”.</w:t>
      </w:r>
    </w:p>
    <w:p w14:paraId="70EF9D48"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 xml:space="preserve">Доставчикът извършва техническо обслужване и сервизна дейност, </w:t>
      </w:r>
      <w:r w:rsidRPr="008A61B1">
        <w:rPr>
          <w:rFonts w:ascii="Verdana" w:hAnsi="Verdana"/>
          <w:bCs/>
          <w:sz w:val="20"/>
          <w:szCs w:val="20"/>
        </w:rPr>
        <w:t>включително</w:t>
      </w:r>
      <w:r w:rsidRPr="008A61B1">
        <w:rPr>
          <w:rFonts w:ascii="Verdana" w:hAnsi="Verdana"/>
          <w:sz w:val="20"/>
          <w:szCs w:val="20"/>
        </w:rPr>
        <w:t xml:space="preserve"> доставка на резервни части/консумативи.</w:t>
      </w:r>
    </w:p>
    <w:p w14:paraId="3371CB6B"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u w:val="single"/>
        </w:rPr>
      </w:pPr>
      <w:r w:rsidRPr="008A61B1">
        <w:rPr>
          <w:rFonts w:ascii="Verdana" w:hAnsi="Verdana"/>
          <w:sz w:val="20"/>
          <w:szCs w:val="20"/>
        </w:rPr>
        <w:t xml:space="preserve">Доставчикът разполага с необходимото оборудване </w:t>
      </w:r>
      <w:r w:rsidRPr="008A61B1">
        <w:rPr>
          <w:rFonts w:ascii="Verdana" w:hAnsi="Verdana" w:cs="Arial"/>
          <w:sz w:val="20"/>
          <w:szCs w:val="20"/>
        </w:rPr>
        <w:t>за диагностика и ремонт на автомобилите, съгласно изискванията на производителите на марките.</w:t>
      </w:r>
    </w:p>
    <w:p w14:paraId="2F958FE1"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 xml:space="preserve">Доставчикът </w:t>
      </w:r>
      <w:r w:rsidRPr="008A61B1">
        <w:rPr>
          <w:rFonts w:ascii="Verdana" w:hAnsi="Verdana" w:cs="Arial"/>
          <w:bCs/>
          <w:sz w:val="20"/>
          <w:szCs w:val="20"/>
        </w:rPr>
        <w:t xml:space="preserve">извършва </w:t>
      </w:r>
      <w:r w:rsidRPr="008A61B1">
        <w:rPr>
          <w:rFonts w:ascii="Verdana" w:hAnsi="Verdana"/>
          <w:sz w:val="20"/>
          <w:szCs w:val="20"/>
        </w:rPr>
        <w:t>техническо обслужване</w:t>
      </w:r>
      <w:r w:rsidRPr="008A61B1">
        <w:rPr>
          <w:rFonts w:ascii="Verdana" w:hAnsi="Verdana" w:cs="Arial"/>
          <w:bCs/>
          <w:sz w:val="20"/>
          <w:szCs w:val="20"/>
        </w:rPr>
        <w:t xml:space="preserve"> на автомобилите</w:t>
      </w:r>
      <w:r w:rsidRPr="008A61B1">
        <w:rPr>
          <w:rFonts w:ascii="Verdana" w:hAnsi="Verdana"/>
          <w:sz w:val="20"/>
          <w:szCs w:val="20"/>
        </w:rPr>
        <w:t xml:space="preserve"> </w:t>
      </w:r>
      <w:r w:rsidRPr="008A61B1">
        <w:rPr>
          <w:rFonts w:ascii="Verdana" w:hAnsi="Verdana"/>
          <w:bCs/>
          <w:sz w:val="20"/>
          <w:szCs w:val="20"/>
        </w:rPr>
        <w:t>съгласно схемата за техническо обслужване, дадена от производителя.</w:t>
      </w:r>
    </w:p>
    <w:p w14:paraId="17BD7392"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 xml:space="preserve">Доставчикът </w:t>
      </w:r>
      <w:r w:rsidRPr="008A61B1">
        <w:rPr>
          <w:rFonts w:ascii="Verdana" w:hAnsi="Verdana"/>
          <w:bCs/>
          <w:sz w:val="20"/>
          <w:szCs w:val="20"/>
        </w:rPr>
        <w:t>е длъжен да спазва предписанията на производителя и в пълен обем да изпълнява необходимите дейности при извършване на обслужването.</w:t>
      </w:r>
    </w:p>
    <w:p w14:paraId="5A0770CB"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Доставчикът извършва преглед и рутинна проверка на всеки автомобил, предмет на договора, постъпил при него за техническо обслужване, поддръжка или ремонт.</w:t>
      </w:r>
    </w:p>
    <w:p w14:paraId="6A7F03E5"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 xml:space="preserve">Срокът за извършване на техническо обслужване или ремонт на даден автомобил започва да тече от датата и часа, в които автомобилът е предаден от Възложителя на Доставчика и на Доставчика е възложено, чрез </w:t>
      </w:r>
      <w:r>
        <w:rPr>
          <w:rFonts w:ascii="Verdana" w:hAnsi="Verdana"/>
          <w:sz w:val="20"/>
          <w:szCs w:val="20"/>
          <w:lang w:val="bg-BG"/>
        </w:rPr>
        <w:t>Документ за възлагане</w:t>
      </w:r>
      <w:r w:rsidRPr="008A61B1">
        <w:rPr>
          <w:rFonts w:ascii="Verdana" w:hAnsi="Verdana"/>
          <w:sz w:val="20"/>
          <w:szCs w:val="20"/>
        </w:rPr>
        <w:t>/сервизен протокол. Доставчикът няма право да отлага приемането на автомобила и започването на ремонта му, както и да отсрочи приемането й и/или започването на ремонта за по-късна дата.</w:t>
      </w:r>
    </w:p>
    <w:p w14:paraId="25C55477" w14:textId="39B8058B"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cs="Arial"/>
          <w:bCs/>
          <w:sz w:val="20"/>
          <w:szCs w:val="20"/>
        </w:rPr>
      </w:pPr>
      <w:r w:rsidRPr="008A61B1">
        <w:rPr>
          <w:rFonts w:ascii="Verdana" w:hAnsi="Verdana"/>
          <w:sz w:val="20"/>
          <w:szCs w:val="20"/>
        </w:rPr>
        <w:t>Автомобилите, предмет на договора</w:t>
      </w:r>
      <w:r w:rsidRPr="008A61B1">
        <w:rPr>
          <w:rFonts w:ascii="Verdana" w:hAnsi="Verdana" w:cs="Arial"/>
          <w:bCs/>
          <w:sz w:val="20"/>
          <w:szCs w:val="20"/>
        </w:rPr>
        <w:t xml:space="preserve"> </w:t>
      </w:r>
      <w:r w:rsidRPr="008A61B1">
        <w:rPr>
          <w:rFonts w:ascii="Verdana" w:hAnsi="Verdana"/>
          <w:sz w:val="20"/>
          <w:szCs w:val="20"/>
        </w:rPr>
        <w:t xml:space="preserve">се предават за ремонт на Доставчика, като се попълва Документ за възлагане/сервизен протокол и се описват проблемите, които показва </w:t>
      </w:r>
      <w:r w:rsidR="00A06E44">
        <w:rPr>
          <w:rFonts w:ascii="Verdana" w:hAnsi="Verdana"/>
          <w:sz w:val="20"/>
          <w:szCs w:val="20"/>
          <w:lang w:val="bg-BG"/>
        </w:rPr>
        <w:t>автомобила</w:t>
      </w:r>
      <w:r w:rsidRPr="008A61B1">
        <w:rPr>
          <w:rFonts w:ascii="Verdana" w:hAnsi="Verdana"/>
          <w:sz w:val="20"/>
          <w:szCs w:val="20"/>
        </w:rPr>
        <w:t>.</w:t>
      </w:r>
    </w:p>
    <w:p w14:paraId="1E461EC4"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 xml:space="preserve">Доставчикът съгласува с представител на Възложителя обема, приблизителната стойност и срокът на ремонта след дефектиране, но преди започването на ремонта. </w:t>
      </w:r>
    </w:p>
    <w:p w14:paraId="03170E43" w14:textId="77777777" w:rsidR="00155E34" w:rsidRPr="008A61B1" w:rsidRDefault="00155E34" w:rsidP="009A68D5">
      <w:pPr>
        <w:numPr>
          <w:ilvl w:val="1"/>
          <w:numId w:val="43"/>
        </w:numPr>
        <w:tabs>
          <w:tab w:val="clear" w:pos="780"/>
          <w:tab w:val="num" w:pos="993"/>
        </w:tabs>
        <w:spacing w:before="120" w:after="120"/>
        <w:ind w:left="851" w:hanging="491"/>
        <w:jc w:val="both"/>
        <w:rPr>
          <w:rFonts w:ascii="Verdana" w:hAnsi="Verdana"/>
          <w:sz w:val="20"/>
          <w:szCs w:val="20"/>
        </w:rPr>
      </w:pPr>
      <w:r w:rsidRPr="008A61B1">
        <w:rPr>
          <w:rFonts w:ascii="Verdana" w:hAnsi="Verdana"/>
          <w:sz w:val="20"/>
          <w:szCs w:val="20"/>
        </w:rPr>
        <w:t>Когато е възможно, ремонти, които не са свързани с безопасността, могат да бъдат отложени с предварително съгласие на възложителя.</w:t>
      </w:r>
    </w:p>
    <w:p w14:paraId="268AD7A4" w14:textId="77777777" w:rsidR="00155E34" w:rsidRPr="008A61B1" w:rsidRDefault="00155E34" w:rsidP="009A68D5">
      <w:pPr>
        <w:numPr>
          <w:ilvl w:val="0"/>
          <w:numId w:val="43"/>
        </w:numPr>
        <w:tabs>
          <w:tab w:val="clear" w:pos="720"/>
        </w:tabs>
        <w:spacing w:before="120" w:after="120"/>
        <w:ind w:hanging="720"/>
        <w:jc w:val="both"/>
        <w:rPr>
          <w:rFonts w:ascii="Verdana" w:hAnsi="Verdana"/>
          <w:b/>
          <w:bCs/>
          <w:sz w:val="20"/>
          <w:szCs w:val="20"/>
        </w:rPr>
      </w:pPr>
      <w:r w:rsidRPr="008A61B1">
        <w:rPr>
          <w:rFonts w:ascii="Verdana" w:hAnsi="Verdana"/>
          <w:b/>
          <w:bCs/>
          <w:sz w:val="20"/>
          <w:szCs w:val="20"/>
        </w:rPr>
        <w:t>ПОДДРЪЖКА И ОБЩИ ИЗИСКВАНИЯ КЪМ РЕМОНТА</w:t>
      </w:r>
    </w:p>
    <w:p w14:paraId="377F6401"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lastRenderedPageBreak/>
        <w:t>Доставчикът предоставя всички дейности по поддръжката, ремонта и техническото обслужване на описаните в договора автомобили в собствена/наета база, със собствен персонал, резервни части</w:t>
      </w:r>
      <w:proofErr w:type="gramStart"/>
      <w:r>
        <w:rPr>
          <w:rFonts w:ascii="Verdana" w:hAnsi="Verdana"/>
          <w:sz w:val="20"/>
          <w:szCs w:val="20"/>
          <w:lang w:val="bg-BG"/>
        </w:rPr>
        <w:t xml:space="preserve">, </w:t>
      </w:r>
      <w:r w:rsidRPr="008A61B1">
        <w:rPr>
          <w:rFonts w:ascii="Verdana" w:hAnsi="Verdana"/>
          <w:sz w:val="20"/>
          <w:szCs w:val="20"/>
        </w:rPr>
        <w:t xml:space="preserve"> материали</w:t>
      </w:r>
      <w:proofErr w:type="gramEnd"/>
      <w:r>
        <w:rPr>
          <w:rFonts w:ascii="Verdana" w:hAnsi="Verdana"/>
          <w:sz w:val="20"/>
          <w:szCs w:val="20"/>
          <w:lang w:val="bg-BG"/>
        </w:rPr>
        <w:t xml:space="preserve"> и консумативи</w:t>
      </w:r>
      <w:r w:rsidRPr="008A61B1">
        <w:rPr>
          <w:rFonts w:ascii="Verdana" w:hAnsi="Verdana"/>
          <w:sz w:val="20"/>
          <w:szCs w:val="20"/>
        </w:rPr>
        <w:t>.</w:t>
      </w:r>
    </w:p>
    <w:p w14:paraId="2D2C5866" w14:textId="63B97F7C"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Доставчикът се грижи всички ремонтни дейности да се извършват от квалифицирани и компетентни механици</w:t>
      </w:r>
      <w:r w:rsidR="00A06E44">
        <w:rPr>
          <w:rFonts w:ascii="Verdana" w:hAnsi="Verdana"/>
          <w:sz w:val="20"/>
          <w:szCs w:val="20"/>
          <w:lang w:val="bg-BG"/>
        </w:rPr>
        <w:t>/автомонтьори</w:t>
      </w:r>
      <w:r w:rsidRPr="008A61B1">
        <w:rPr>
          <w:rFonts w:ascii="Verdana" w:hAnsi="Verdana"/>
          <w:sz w:val="20"/>
          <w:szCs w:val="20"/>
        </w:rPr>
        <w:t>.</w:t>
      </w:r>
    </w:p>
    <w:p w14:paraId="19481953"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В случай, че по време на техническото обслужване или по време на сервизните дейности се установи, че се налага и друга дейност, освен възложената, Възложителят ще бъде уведомен за това, както и за срока, в който открития проблем ще бъде отстранен и за стойността на тази дейност. Съответната работа ще бъде извършена само при получаване на потвърждение от Възложителя.</w:t>
      </w:r>
    </w:p>
    <w:p w14:paraId="7E003793"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Доставчикът ще допуска и подпомага представителите на застрахователните компании да извършват оглед на щетите.</w:t>
      </w:r>
    </w:p>
    <w:p w14:paraId="69610BF8"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Когато е налице съмнение относно точния размер на щетите или се налага проверка от страна на застрахователната компания на Възложителя, или на лизингодателя, Доставчикът ще следва писмените инструкции на отдел „Транспорт”.</w:t>
      </w:r>
    </w:p>
    <w:p w14:paraId="4B1515D0" w14:textId="77777777" w:rsidR="00155E34" w:rsidRPr="008A61B1" w:rsidRDefault="00155E34" w:rsidP="009A68D5">
      <w:pPr>
        <w:numPr>
          <w:ilvl w:val="0"/>
          <w:numId w:val="43"/>
        </w:numPr>
        <w:tabs>
          <w:tab w:val="clear" w:pos="720"/>
        </w:tabs>
        <w:spacing w:before="120" w:after="120"/>
        <w:ind w:hanging="720"/>
        <w:jc w:val="both"/>
        <w:rPr>
          <w:rFonts w:ascii="Verdana" w:hAnsi="Verdana"/>
          <w:b/>
          <w:bCs/>
          <w:sz w:val="20"/>
          <w:szCs w:val="20"/>
        </w:rPr>
      </w:pPr>
      <w:r w:rsidRPr="008A61B1">
        <w:rPr>
          <w:rFonts w:ascii="Verdana" w:hAnsi="Verdana"/>
          <w:b/>
          <w:bCs/>
          <w:sz w:val="20"/>
          <w:szCs w:val="20"/>
        </w:rPr>
        <w:t xml:space="preserve">ДОСТАВКА НА РЕЗЕРВНИ ЧАСТИ </w:t>
      </w:r>
    </w:p>
    <w:p w14:paraId="02F2BBE9"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 xml:space="preserve">Доставчикът осигурява само нови и неупотребявани резервни части и консумативи, които са одобрени от производителя на марката. </w:t>
      </w:r>
    </w:p>
    <w:p w14:paraId="351F89F9"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Доставчикът осигурява необходимите резервни части и консумативи в рамките на договорения срок за ремонта. Те трябва да са осигурени от производител, който има внедрена система за качество или оригинални – от производителя на марката. При поискване от страна на Възложителя, Доставчикът трябва да представи документ, доказващ произхода на резервните части.</w:t>
      </w:r>
    </w:p>
    <w:p w14:paraId="15FCF55F" w14:textId="77777777" w:rsidR="00155E34" w:rsidRPr="008A61B1" w:rsidRDefault="00155E34" w:rsidP="009A68D5">
      <w:pPr>
        <w:numPr>
          <w:ilvl w:val="0"/>
          <w:numId w:val="43"/>
        </w:numPr>
        <w:tabs>
          <w:tab w:val="clear" w:pos="720"/>
        </w:tabs>
        <w:spacing w:before="120" w:after="120"/>
        <w:ind w:hanging="720"/>
        <w:jc w:val="both"/>
        <w:rPr>
          <w:rFonts w:ascii="Verdana" w:hAnsi="Verdana"/>
          <w:b/>
          <w:bCs/>
          <w:sz w:val="20"/>
          <w:szCs w:val="20"/>
        </w:rPr>
      </w:pPr>
      <w:r w:rsidRPr="008A61B1">
        <w:rPr>
          <w:rFonts w:ascii="Verdana" w:hAnsi="Verdana"/>
          <w:b/>
          <w:bCs/>
          <w:sz w:val="20"/>
          <w:szCs w:val="20"/>
        </w:rPr>
        <w:t>МАСЛА, СМАЗОЧНИ МАТЕРИАЛИ И КОНСУМАТИВИ</w:t>
      </w:r>
    </w:p>
    <w:p w14:paraId="245DF4D0"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Всички масла, смазочни материали и консумативи, необходими за обслужването на автомобилите, трябва да отговарят на изискванията, описани от производителя на марката за съответния модел.</w:t>
      </w:r>
    </w:p>
    <w:p w14:paraId="438584FD"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 xml:space="preserve">Маслата и смазочните материали трябва да се съхраняват в запечатани контейнери, както са доставени от производителя, и да бъдат обозначени с названието и типа на маслото или смазочния материал. </w:t>
      </w:r>
    </w:p>
    <w:p w14:paraId="744BA4F0"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Не могат да се използват масла или смазочни материали, които са замърсени с прах, песъчинки, вода или други примеси.</w:t>
      </w:r>
    </w:p>
    <w:p w14:paraId="150392E3" w14:textId="77777777" w:rsidR="00155E34" w:rsidRPr="008A61B1" w:rsidRDefault="00155E34" w:rsidP="009A68D5">
      <w:pPr>
        <w:numPr>
          <w:ilvl w:val="0"/>
          <w:numId w:val="43"/>
        </w:numPr>
        <w:tabs>
          <w:tab w:val="clear" w:pos="720"/>
        </w:tabs>
        <w:spacing w:before="120" w:after="120"/>
        <w:ind w:hanging="720"/>
        <w:jc w:val="both"/>
        <w:rPr>
          <w:rFonts w:ascii="Verdana" w:hAnsi="Verdana"/>
          <w:b/>
          <w:sz w:val="20"/>
          <w:szCs w:val="20"/>
        </w:rPr>
      </w:pPr>
      <w:r w:rsidRPr="008A61B1">
        <w:rPr>
          <w:rFonts w:ascii="Verdana" w:hAnsi="Verdana"/>
          <w:b/>
          <w:sz w:val="20"/>
          <w:szCs w:val="20"/>
        </w:rPr>
        <w:t>ПРЕДАВАНЕ И ПРИЕМАНЕ НА ИЗПЪЛНЕНИЕТО</w:t>
      </w:r>
    </w:p>
    <w:p w14:paraId="4526C024" w14:textId="60028CA5"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Приемането на извършените дейности предмет на договора се извършва от определени от</w:t>
      </w:r>
      <w:r>
        <w:rPr>
          <w:rFonts w:ascii="Verdana" w:hAnsi="Verdana"/>
          <w:sz w:val="20"/>
          <w:szCs w:val="20"/>
          <w:lang w:val="bg-BG"/>
        </w:rPr>
        <w:t xml:space="preserve"> </w:t>
      </w:r>
      <w:r w:rsidRPr="008A61B1">
        <w:rPr>
          <w:rFonts w:ascii="Verdana" w:hAnsi="Verdana"/>
          <w:sz w:val="20"/>
          <w:szCs w:val="20"/>
        </w:rPr>
        <w:t xml:space="preserve">страна на възложителя и доставчика лица, и се удостоверява с </w:t>
      </w:r>
      <w:r>
        <w:rPr>
          <w:rFonts w:ascii="Verdana" w:hAnsi="Verdana"/>
          <w:sz w:val="20"/>
          <w:szCs w:val="20"/>
          <w:lang w:val="bg-BG"/>
        </w:rPr>
        <w:t>двуст</w:t>
      </w:r>
      <w:r w:rsidR="00126778">
        <w:rPr>
          <w:rFonts w:ascii="Verdana" w:hAnsi="Verdana"/>
          <w:sz w:val="20"/>
          <w:szCs w:val="20"/>
          <w:lang w:val="bg-BG"/>
        </w:rPr>
        <w:t>р</w:t>
      </w:r>
      <w:r>
        <w:rPr>
          <w:rFonts w:ascii="Verdana" w:hAnsi="Verdana"/>
          <w:sz w:val="20"/>
          <w:szCs w:val="20"/>
          <w:lang w:val="bg-BG"/>
        </w:rPr>
        <w:t>анно под</w:t>
      </w:r>
      <w:r w:rsidR="00126778">
        <w:rPr>
          <w:rFonts w:ascii="Verdana" w:hAnsi="Verdana"/>
          <w:sz w:val="20"/>
          <w:szCs w:val="20"/>
          <w:lang w:val="bg-BG"/>
        </w:rPr>
        <w:t>п</w:t>
      </w:r>
      <w:r>
        <w:rPr>
          <w:rFonts w:ascii="Verdana" w:hAnsi="Verdana"/>
          <w:sz w:val="20"/>
          <w:szCs w:val="20"/>
          <w:lang w:val="bg-BG"/>
        </w:rPr>
        <w:t xml:space="preserve">исан протокол или друг </w:t>
      </w:r>
      <w:r w:rsidR="009F665F">
        <w:rPr>
          <w:rFonts w:ascii="Verdana" w:hAnsi="Verdana"/>
          <w:sz w:val="20"/>
          <w:szCs w:val="20"/>
          <w:lang w:val="bg-BG"/>
        </w:rPr>
        <w:t xml:space="preserve">сервизен </w:t>
      </w:r>
      <w:r>
        <w:rPr>
          <w:rFonts w:ascii="Verdana" w:hAnsi="Verdana"/>
          <w:sz w:val="20"/>
          <w:szCs w:val="20"/>
          <w:lang w:val="bg-BG"/>
        </w:rPr>
        <w:t>документ.</w:t>
      </w:r>
      <w:r w:rsidR="009F665F" w:rsidRPr="00A05CA9" w:rsidDel="009F665F">
        <w:rPr>
          <w:rFonts w:ascii="Verdana" w:hAnsi="Verdana"/>
          <w:sz w:val="20"/>
          <w:szCs w:val="20"/>
          <w:highlight w:val="yellow"/>
          <w:lang w:val="bg-BG"/>
        </w:rPr>
        <w:t xml:space="preserve"> </w:t>
      </w:r>
    </w:p>
    <w:p w14:paraId="7AA60F53"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Когато доставчикът е сключил договор/и за подизпълнение, работата на подизпълнителя/ите се приема от възложителя в присъствието на доставчика и подизпълнителя.</w:t>
      </w:r>
    </w:p>
    <w:p w14:paraId="4FA6D2B8" w14:textId="77777777" w:rsidR="00155E34" w:rsidRPr="008A61B1" w:rsidRDefault="00155E34" w:rsidP="009A68D5">
      <w:pPr>
        <w:numPr>
          <w:ilvl w:val="1"/>
          <w:numId w:val="4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 xml:space="preserve">В случай, че доставчикът използва подизпълнител при изпълнение на дейностите по този договор, първият е длъжен да спазва изискванията в чл.45а от Закона за обществени поръчки. </w:t>
      </w:r>
    </w:p>
    <w:p w14:paraId="4DEEC884" w14:textId="77777777" w:rsidR="00155E34" w:rsidRPr="008A61B1" w:rsidRDefault="00155E34" w:rsidP="009A68D5">
      <w:pPr>
        <w:keepLines/>
        <w:numPr>
          <w:ilvl w:val="0"/>
          <w:numId w:val="43"/>
        </w:numPr>
        <w:tabs>
          <w:tab w:val="clear" w:pos="720"/>
          <w:tab w:val="num" w:pos="426"/>
        </w:tabs>
        <w:spacing w:before="120" w:after="120"/>
        <w:ind w:hanging="720"/>
        <w:jc w:val="both"/>
        <w:rPr>
          <w:rFonts w:ascii="Verdana" w:hAnsi="Verdana"/>
          <w:b/>
          <w:sz w:val="20"/>
          <w:szCs w:val="20"/>
          <w:lang w:val="bg-BG"/>
        </w:rPr>
      </w:pPr>
      <w:r w:rsidRPr="008A61B1">
        <w:rPr>
          <w:rFonts w:ascii="Verdana" w:hAnsi="Verdana"/>
          <w:b/>
          <w:sz w:val="20"/>
          <w:szCs w:val="20"/>
          <w:lang w:val="bg-BG"/>
        </w:rPr>
        <w:t>ПОДИЗПЪЛНИТЕЛ</w:t>
      </w:r>
    </w:p>
    <w:p w14:paraId="5C8F4A77"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0028A142"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lastRenderedPageBreak/>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77777777" w:rsidR="00155E34" w:rsidRPr="008A61B1" w:rsidRDefault="00155E34" w:rsidP="009A68D5">
      <w:pPr>
        <w:keepLines/>
        <w:numPr>
          <w:ilvl w:val="2"/>
          <w:numId w:val="43"/>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8A61B1" w:rsidRDefault="00155E34" w:rsidP="009A68D5">
      <w:pPr>
        <w:keepLines/>
        <w:numPr>
          <w:ilvl w:val="2"/>
          <w:numId w:val="43"/>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Pr="008A61B1" w:rsidRDefault="00155E34" w:rsidP="009A68D5">
      <w:pPr>
        <w:keepLines/>
        <w:numPr>
          <w:ilvl w:val="1"/>
          <w:numId w:val="4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9" w:name="_Ref21230702"/>
      <w:bookmarkStart w:id="30" w:name="_Ref64275411"/>
      <w:r w:rsidRPr="00815B8B">
        <w:rPr>
          <w:rFonts w:ascii="Verdana" w:hAnsi="Verdana"/>
          <w:b/>
          <w:bCs/>
          <w:sz w:val="20"/>
          <w:szCs w:val="20"/>
          <w:lang w:val="bg-BG"/>
        </w:rPr>
        <w:lastRenderedPageBreak/>
        <w:t>ЦЕНОВИ ДОКУМЕНТ</w:t>
      </w:r>
      <w:bookmarkEnd w:id="29"/>
    </w:p>
    <w:bookmarkEnd w:id="30"/>
    <w:p w14:paraId="3A4F94EF" w14:textId="77777777" w:rsidR="008B7C71" w:rsidRPr="008B7C71" w:rsidRDefault="008B7C71" w:rsidP="008B7C71">
      <w:pPr>
        <w:keepLines/>
        <w:numPr>
          <w:ilvl w:val="0"/>
          <w:numId w:val="46"/>
        </w:numPr>
        <w:tabs>
          <w:tab w:val="num" w:pos="360"/>
          <w:tab w:val="left" w:leader="dot" w:pos="12960"/>
        </w:tabs>
        <w:spacing w:before="120" w:after="120"/>
        <w:jc w:val="both"/>
        <w:rPr>
          <w:rFonts w:ascii="Verdana" w:hAnsi="Verdana"/>
          <w:b/>
          <w:spacing w:val="-10"/>
          <w:sz w:val="20"/>
          <w:szCs w:val="20"/>
          <w:lang w:val="bg-BG"/>
        </w:rPr>
      </w:pPr>
      <w:r w:rsidRPr="008B7C71">
        <w:rPr>
          <w:rFonts w:ascii="Verdana" w:hAnsi="Verdana"/>
          <w:b/>
          <w:spacing w:val="-10"/>
          <w:sz w:val="20"/>
          <w:szCs w:val="20"/>
          <w:lang w:val="bg-BG"/>
        </w:rPr>
        <w:t>ОБЩИ ПОЛОЖЕНИЯ</w:t>
      </w:r>
    </w:p>
    <w:p w14:paraId="1A116B72" w14:textId="77777777"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Цените, оферирани от изпълнителя в Ценова таблица №1, се представят в български лева, без ДДС и закръглени с точност до втория знак след десетичната запетая.</w:t>
      </w:r>
    </w:p>
    <w:p w14:paraId="2953A6FE" w14:textId="77777777"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Цената за сервизен час от Ценова таблица №1 включва стойността на труда за ремонт на автомобила в сервиз на изпълнителя за срок от един час, заедно с всички разходи, режийни разноски и печалба на изпълнителя, както и всички договорни задължения на изпълнителя по договора, било подразбиращи се или изрично упоменати, без да се включват цените на резервните части/консумативите.</w:t>
      </w:r>
    </w:p>
    <w:p w14:paraId="093A290E" w14:textId="77777777"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В Ценова таблица №1 са описани резервните части и консумативите, необходими за сервизно обслужване и ремонтни дейности на автомобилите, с които разполага Възложителят към момента на провеждане на процедурата.</w:t>
      </w:r>
    </w:p>
    <w:p w14:paraId="1745BC34" w14:textId="77777777"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Цените по договора са крайни като от тях са приспаднати всички възможни отстъпки, и включват всички договорни задължения на изпълнителя, било подразбиращи се или изрично упоменати, включително транспортните разходи до обектите на доставка.</w:t>
      </w:r>
    </w:p>
    <w:p w14:paraId="6951E09E" w14:textId="5625C704"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Процентът</w:t>
      </w:r>
      <w:r w:rsidR="006B71C5">
        <w:rPr>
          <w:rFonts w:ascii="Verdana" w:hAnsi="Verdana"/>
          <w:sz w:val="20"/>
          <w:szCs w:val="20"/>
          <w:lang w:val="bg-BG"/>
        </w:rPr>
        <w:t xml:space="preserve"> </w:t>
      </w:r>
      <w:r w:rsidRPr="008B7C71">
        <w:rPr>
          <w:rFonts w:ascii="Verdana" w:hAnsi="Verdana"/>
          <w:sz w:val="20"/>
          <w:szCs w:val="20"/>
          <w:lang w:val="bg-BG"/>
        </w:rPr>
        <w:t>отстъпка за резервните части/консумативи, предмет на  Ценова таблица №2, е постоянен за срока на договора, считано от датата на влизане на договора в сила, освен в посочените в договора случаи.</w:t>
      </w:r>
    </w:p>
    <w:p w14:paraId="0523036A" w14:textId="3DD6FD9C"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На</w:t>
      </w:r>
      <w:r w:rsidR="006B71C5">
        <w:rPr>
          <w:rFonts w:ascii="Verdana" w:hAnsi="Verdana"/>
          <w:sz w:val="20"/>
          <w:szCs w:val="20"/>
          <w:lang w:val="bg-BG"/>
        </w:rPr>
        <w:t xml:space="preserve"> Доставчика</w:t>
      </w:r>
      <w:r w:rsidRPr="008B7C71">
        <w:rPr>
          <w:rFonts w:ascii="Verdana" w:hAnsi="Verdana"/>
          <w:sz w:val="20"/>
          <w:szCs w:val="20"/>
          <w:lang w:val="bg-BG"/>
        </w:rPr>
        <w:t xml:space="preserve"> не са гарантирани количества или продължителност на дейностите.</w:t>
      </w:r>
    </w:p>
    <w:p w14:paraId="2B46B035" w14:textId="77777777" w:rsidR="008B7C71" w:rsidRPr="008B7C71" w:rsidRDefault="008B7C71" w:rsidP="008B7C71">
      <w:pPr>
        <w:keepLines/>
        <w:numPr>
          <w:ilvl w:val="1"/>
          <w:numId w:val="47"/>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Цените са постоянни за срока на договора, считано от датата на подписването му, освен в посочените в договора случаи.</w:t>
      </w:r>
    </w:p>
    <w:p w14:paraId="51E2ABA8" w14:textId="77777777" w:rsidR="008B7C71" w:rsidRPr="008B7C71" w:rsidRDefault="008B7C71" w:rsidP="008B7C71">
      <w:pPr>
        <w:keepNext/>
        <w:keepLines/>
        <w:numPr>
          <w:ilvl w:val="0"/>
          <w:numId w:val="46"/>
        </w:numPr>
        <w:tabs>
          <w:tab w:val="num" w:pos="360"/>
          <w:tab w:val="left" w:leader="dot" w:pos="12960"/>
        </w:tabs>
        <w:spacing w:before="120" w:after="120"/>
        <w:jc w:val="both"/>
        <w:rPr>
          <w:rFonts w:ascii="Verdana" w:hAnsi="Verdana"/>
          <w:b/>
          <w:sz w:val="20"/>
          <w:szCs w:val="20"/>
          <w:lang w:val="bg-BG"/>
        </w:rPr>
      </w:pPr>
      <w:r w:rsidRPr="008B7C71">
        <w:rPr>
          <w:rFonts w:ascii="Verdana" w:hAnsi="Verdana"/>
          <w:b/>
          <w:sz w:val="20"/>
          <w:szCs w:val="20"/>
          <w:lang w:val="bg-BG"/>
        </w:rPr>
        <w:t>НАЧИН НА ПЛАЩАНЕ</w:t>
      </w:r>
    </w:p>
    <w:p w14:paraId="7FE03407" w14:textId="6224E770" w:rsidR="008B7C71" w:rsidRPr="008B7C71" w:rsidRDefault="008B7C71" w:rsidP="008B7C71">
      <w:pPr>
        <w:keepNext/>
        <w:keepLines/>
        <w:numPr>
          <w:ilvl w:val="1"/>
          <w:numId w:val="46"/>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Въз основа на извършените ремонтни дейности, използваните сервизни часов</w:t>
      </w:r>
      <w:r w:rsidR="00B775DB">
        <w:rPr>
          <w:rFonts w:ascii="Verdana" w:hAnsi="Verdana"/>
          <w:sz w:val="20"/>
          <w:szCs w:val="20"/>
          <w:lang w:val="bg-BG"/>
        </w:rPr>
        <w:t>е и резервни части, Доставчикът</w:t>
      </w:r>
      <w:r w:rsidRPr="008B7C71">
        <w:rPr>
          <w:rFonts w:ascii="Verdana" w:hAnsi="Verdana"/>
          <w:sz w:val="20"/>
          <w:szCs w:val="20"/>
          <w:lang w:val="bg-BG"/>
        </w:rPr>
        <w:t xml:space="preserve"> изготвя Приемо-предавателен протокол/сервизен протокол за всеки ремонтиран автомобил на Възложителя.</w:t>
      </w:r>
    </w:p>
    <w:p w14:paraId="5738F53D" w14:textId="6917AA88" w:rsidR="008B7C71" w:rsidRPr="008B7C71" w:rsidRDefault="00B775DB" w:rsidP="008B7C71">
      <w:pPr>
        <w:keepNext/>
        <w:keepLines/>
        <w:numPr>
          <w:ilvl w:val="1"/>
          <w:numId w:val="46"/>
        </w:numPr>
        <w:tabs>
          <w:tab w:val="num" w:pos="851"/>
          <w:tab w:val="left" w:leader="dot" w:pos="12960"/>
        </w:tabs>
        <w:spacing w:before="120" w:after="120"/>
        <w:ind w:left="851" w:hanging="567"/>
        <w:jc w:val="both"/>
        <w:rPr>
          <w:rFonts w:ascii="Verdana" w:hAnsi="Verdana"/>
          <w:sz w:val="20"/>
          <w:szCs w:val="20"/>
          <w:lang w:val="bg-BG"/>
        </w:rPr>
      </w:pPr>
      <w:r>
        <w:rPr>
          <w:rFonts w:ascii="Verdana" w:hAnsi="Verdana"/>
          <w:sz w:val="20"/>
          <w:szCs w:val="20"/>
          <w:lang w:val="bg-BG"/>
        </w:rPr>
        <w:t>Доставчикът</w:t>
      </w:r>
      <w:r w:rsidR="008B7C71" w:rsidRPr="008B7C71">
        <w:rPr>
          <w:rFonts w:ascii="Verdana" w:hAnsi="Verdana"/>
          <w:sz w:val="20"/>
          <w:szCs w:val="20"/>
          <w:lang w:val="bg-BG"/>
        </w:rPr>
        <w:t xml:space="preserve"> и Контролиращият служител подписват Приемо-предавателен протокол/сервизен протокол. В случай че Контролиращият служител има рекламация срещу качеството на предоставените ремонтни услуги, последният описва своите забележки, количеството и вида на рекламираните дейности в протокола, които изпълнителят разглежда и отстранява забележките незабавно за своя сметка.</w:t>
      </w:r>
    </w:p>
    <w:p w14:paraId="3F251960" w14:textId="77777777" w:rsidR="008B7C71" w:rsidRPr="008B7C71" w:rsidRDefault="008B7C71" w:rsidP="008B7C71">
      <w:pPr>
        <w:keepNext/>
        <w:keepLines/>
        <w:numPr>
          <w:ilvl w:val="1"/>
          <w:numId w:val="46"/>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Изпълнителят издава коректно попълнена фактура въз основа на подписания без възражения от двете страни Приемо-предавателен протокол/сервизен протокол.</w:t>
      </w:r>
    </w:p>
    <w:p w14:paraId="0D4B4727" w14:textId="77777777" w:rsidR="008B7C71" w:rsidRPr="008B7C71" w:rsidRDefault="008B7C71" w:rsidP="008B7C71">
      <w:pPr>
        <w:keepNext/>
        <w:keepLines/>
        <w:numPr>
          <w:ilvl w:val="1"/>
          <w:numId w:val="46"/>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1BF55D64" w14:textId="77777777" w:rsidR="008B7C71" w:rsidRPr="008B7C71" w:rsidRDefault="008B7C71" w:rsidP="008B7C71">
      <w:pPr>
        <w:keepLines/>
        <w:numPr>
          <w:ilvl w:val="0"/>
          <w:numId w:val="46"/>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№1</w:t>
      </w:r>
    </w:p>
    <w:p w14:paraId="2F0C7DFA" w14:textId="77777777" w:rsidR="008B7C71" w:rsidRPr="008B7C71" w:rsidRDefault="008B7C71" w:rsidP="008B7C71">
      <w:pPr>
        <w:keepLines/>
        <w:numPr>
          <w:ilvl w:val="0"/>
          <w:numId w:val="46"/>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№2</w:t>
      </w:r>
    </w:p>
    <w:p w14:paraId="075EF369" w14:textId="77777777" w:rsidR="00815B8B" w:rsidRPr="00815B8B" w:rsidRDefault="00815B8B" w:rsidP="00815B8B">
      <w:pPr>
        <w:keepLines/>
        <w:spacing w:after="200" w:line="276" w:lineRule="auto"/>
        <w:jc w:val="center"/>
        <w:rPr>
          <w:rFonts w:ascii="Verdana" w:hAnsi="Verdana" w:cs="Arial"/>
          <w:sz w:val="20"/>
          <w:szCs w:val="20"/>
          <w:lang w:val="bg-BG"/>
        </w:rPr>
        <w:sectPr w:rsidR="00815B8B" w:rsidRPr="00815B8B" w:rsidSect="00BA48CE">
          <w:pgSz w:w="11906" w:h="16838" w:code="9"/>
          <w:pgMar w:top="1134" w:right="1440" w:bottom="1276" w:left="1440" w:header="709" w:footer="266" w:gutter="0"/>
          <w:cols w:space="708"/>
          <w:docGrid w:linePitch="360"/>
        </w:sectPr>
      </w:pPr>
    </w:p>
    <w:p w14:paraId="60ACC082" w14:textId="77777777" w:rsidR="00815B8B" w:rsidRPr="00815B8B" w:rsidRDefault="00815B8B" w:rsidP="00815B8B">
      <w:pPr>
        <w:keepLines/>
        <w:tabs>
          <w:tab w:val="center" w:pos="4513"/>
        </w:tabs>
        <w:jc w:val="center"/>
        <w:rPr>
          <w:rFonts w:ascii="Verdana" w:hAnsi="Verdana"/>
          <w:sz w:val="20"/>
          <w:szCs w:val="20"/>
          <w:lang w:val="bg-BG"/>
        </w:rPr>
      </w:pPr>
      <w:bookmarkStart w:id="31" w:name="_Ref534250065"/>
      <w:r w:rsidRPr="00815B8B">
        <w:rPr>
          <w:rFonts w:ascii="Verdana" w:hAnsi="Verdana"/>
          <w:b/>
          <w:bCs/>
          <w:kern w:val="32"/>
          <w:sz w:val="20"/>
          <w:szCs w:val="20"/>
          <w:lang w:val="bg-BG"/>
        </w:rPr>
        <w:lastRenderedPageBreak/>
        <w:t>РАЗДЕЛ В: СПЕЦИФИЧНИ УСЛОВИЯ НА ДОГОВОРА</w:t>
      </w:r>
      <w:bookmarkEnd w:id="31"/>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237FD1">
          <w:pgSz w:w="11906" w:h="16838" w:code="9"/>
          <w:pgMar w:top="1134" w:right="1440" w:bottom="1276" w:left="1440" w:header="709" w:footer="266" w:gutter="0"/>
          <w:pgNumType w:start="44"/>
          <w:cols w:space="708"/>
          <w:vAlign w:val="center"/>
          <w:docGrid w:linePitch="360"/>
        </w:sectPr>
      </w:pPr>
    </w:p>
    <w:p w14:paraId="1A2A285D" w14:textId="77777777" w:rsidR="00B436ED" w:rsidRPr="00B436ED" w:rsidRDefault="00B436ED" w:rsidP="00B436ED">
      <w:pPr>
        <w:keepLines/>
        <w:spacing w:after="240"/>
        <w:jc w:val="center"/>
        <w:rPr>
          <w:rFonts w:ascii="Verdana" w:hAnsi="Verdana"/>
          <w:b/>
          <w:sz w:val="20"/>
          <w:szCs w:val="20"/>
          <w:lang w:val="bg-BG"/>
        </w:rPr>
      </w:pPr>
      <w:bookmarkStart w:id="32" w:name="_Ref87148338"/>
      <w:bookmarkStart w:id="33" w:name="_Ref46137828"/>
      <w:bookmarkStart w:id="34" w:name="_Ref87148341"/>
      <w:r w:rsidRPr="00B436ED">
        <w:rPr>
          <w:rFonts w:ascii="Verdana" w:hAnsi="Verdana"/>
          <w:b/>
          <w:sz w:val="20"/>
          <w:szCs w:val="20"/>
          <w:lang w:val="bg-BG"/>
        </w:rPr>
        <w:lastRenderedPageBreak/>
        <w:t>СПЕЦИФИЧНИ УСЛОВИЯ НА ДОГОВОРА</w:t>
      </w:r>
    </w:p>
    <w:p w14:paraId="5E5B2D95" w14:textId="77777777" w:rsidR="00B436ED" w:rsidRPr="00B436ED" w:rsidRDefault="00B436ED" w:rsidP="00B436ED">
      <w:pPr>
        <w:keepLines/>
        <w:numPr>
          <w:ilvl w:val="0"/>
          <w:numId w:val="48"/>
        </w:numPr>
        <w:tabs>
          <w:tab w:val="num" w:pos="426"/>
        </w:tabs>
        <w:spacing w:after="120"/>
        <w:jc w:val="both"/>
        <w:rPr>
          <w:rFonts w:ascii="Verdana" w:hAnsi="Verdana"/>
          <w:b/>
          <w:bCs/>
          <w:sz w:val="20"/>
          <w:szCs w:val="20"/>
          <w:lang w:val="bg-BG"/>
        </w:rPr>
      </w:pPr>
      <w:r w:rsidRPr="00B436ED">
        <w:rPr>
          <w:rFonts w:ascii="Verdana" w:hAnsi="Verdana"/>
          <w:b/>
          <w:bCs/>
          <w:sz w:val="20"/>
          <w:szCs w:val="20"/>
          <w:lang w:val="bg-BG"/>
        </w:rPr>
        <w:t>НЕУСТОЙКИ</w:t>
      </w:r>
    </w:p>
    <w:p w14:paraId="6AF09700"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bCs/>
          <w:sz w:val="20"/>
          <w:szCs w:val="20"/>
          <w:lang w:val="bg-BG"/>
        </w:rPr>
      </w:pPr>
      <w:r w:rsidRPr="00B436ED">
        <w:rPr>
          <w:rFonts w:ascii="Verdana" w:hAnsi="Verdana"/>
          <w:snapToGrid w:val="0"/>
          <w:sz w:val="20"/>
          <w:szCs w:val="20"/>
          <w:lang w:val="bg-BG"/>
        </w:rPr>
        <w:t>В случай, че изпълнителят не изпълнява своите задължения по договора, той се задължава да заплати на възложителя неустойки в съответствие</w:t>
      </w:r>
      <w:r w:rsidRPr="00B436ED">
        <w:rPr>
          <w:rFonts w:ascii="Verdana" w:hAnsi="Verdana"/>
          <w:bCs/>
          <w:sz w:val="20"/>
          <w:szCs w:val="20"/>
          <w:lang w:val="bg-BG"/>
        </w:rPr>
        <w:t xml:space="preserve"> с посоченото в настоящия договор. </w:t>
      </w:r>
    </w:p>
    <w:p w14:paraId="2ADDCE17" w14:textId="77777777" w:rsidR="00B436ED" w:rsidRPr="00B436ED" w:rsidRDefault="00B436ED" w:rsidP="00B436ED">
      <w:pPr>
        <w:tabs>
          <w:tab w:val="left" w:pos="993"/>
        </w:tabs>
        <w:spacing w:before="120" w:after="120"/>
        <w:jc w:val="both"/>
        <w:rPr>
          <w:rFonts w:ascii="Verdana" w:hAnsi="Verdana"/>
          <w:bCs/>
          <w:i/>
          <w:sz w:val="20"/>
          <w:szCs w:val="20"/>
          <w:lang w:val="bg-BG"/>
        </w:rPr>
      </w:pPr>
      <w:r w:rsidRPr="00B436ED">
        <w:rPr>
          <w:rFonts w:ascii="Verdana" w:hAnsi="Verdana"/>
          <w:i/>
          <w:snapToGrid w:val="0"/>
          <w:sz w:val="20"/>
          <w:szCs w:val="20"/>
          <w:lang w:val="bg-BG"/>
        </w:rPr>
        <w:t>Налагането на неустойки на база стойността на договора, не включва</w:t>
      </w:r>
      <w:r w:rsidRPr="00B436ED">
        <w:rPr>
          <w:rFonts w:ascii="Verdana" w:hAnsi="Verdana" w:cs="Arial"/>
          <w:i/>
          <w:snapToGrid w:val="0"/>
          <w:sz w:val="20"/>
          <w:szCs w:val="20"/>
          <w:lang w:val="bg-BG"/>
        </w:rPr>
        <w:t xml:space="preserve"> стойността на опциите и измененията, посочени в договора.</w:t>
      </w:r>
    </w:p>
    <w:p w14:paraId="1A382232" w14:textId="5CDA856F"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В случай, че извършеният ремонт не съответства на уговореното по този Договор, независимо дали в качествено или количествено отношение, изпълнителят дължи неустойка в размер на </w:t>
      </w:r>
      <w:r w:rsidRPr="00B436ED">
        <w:rPr>
          <w:rFonts w:ascii="Verdana" w:hAnsi="Verdana"/>
          <w:snapToGrid w:val="0"/>
          <w:sz w:val="20"/>
          <w:szCs w:val="20"/>
          <w:lang w:val="en-US"/>
        </w:rPr>
        <w:t>50</w:t>
      </w:r>
      <w:r w:rsidRPr="00B436ED">
        <w:rPr>
          <w:rFonts w:ascii="Verdana" w:hAnsi="Verdana"/>
          <w:snapToGrid w:val="0"/>
          <w:sz w:val="20"/>
          <w:szCs w:val="20"/>
          <w:lang w:val="bg-BG"/>
        </w:rPr>
        <w:t>% (</w:t>
      </w:r>
      <w:r w:rsidR="00C5043B">
        <w:rPr>
          <w:rFonts w:ascii="Verdana" w:hAnsi="Verdana"/>
          <w:snapToGrid w:val="0"/>
          <w:sz w:val="20"/>
          <w:szCs w:val="20"/>
          <w:lang w:val="bg-BG"/>
        </w:rPr>
        <w:t>петдесет</w:t>
      </w:r>
      <w:r w:rsidR="00C5043B" w:rsidRPr="00B436ED">
        <w:rPr>
          <w:rFonts w:ascii="Verdana" w:hAnsi="Verdana"/>
          <w:snapToGrid w:val="0"/>
          <w:sz w:val="20"/>
          <w:szCs w:val="20"/>
          <w:lang w:val="bg-BG"/>
        </w:rPr>
        <w:t xml:space="preserve"> </w:t>
      </w:r>
      <w:r w:rsidRPr="00B436ED">
        <w:rPr>
          <w:rFonts w:ascii="Verdana" w:hAnsi="Verdana"/>
          <w:snapToGrid w:val="0"/>
          <w:sz w:val="20"/>
          <w:szCs w:val="20"/>
          <w:lang w:val="bg-BG"/>
        </w:rPr>
        <w:t xml:space="preserve">процента) от стойността на ремонта, съгласно съответния Приемо-предавателен протокол/сервизен протокол. </w:t>
      </w:r>
    </w:p>
    <w:p w14:paraId="7684A9D5"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В случай, че изпълнителят откаже да извърши ремонт, съгласно Приемо-предавателен протокол/сервизен протокол, Възложителят има право:</w:t>
      </w:r>
    </w:p>
    <w:p w14:paraId="5A745021" w14:textId="77777777" w:rsidR="00B436ED" w:rsidRPr="00B436ED" w:rsidRDefault="00B436ED" w:rsidP="00B436ED">
      <w:pPr>
        <w:numPr>
          <w:ilvl w:val="2"/>
          <w:numId w:val="48"/>
        </w:numPr>
        <w:tabs>
          <w:tab w:val="num" w:pos="993"/>
        </w:tabs>
        <w:spacing w:before="120" w:after="120"/>
        <w:ind w:left="993" w:hanging="426"/>
        <w:jc w:val="both"/>
        <w:rPr>
          <w:rFonts w:ascii="Verdana" w:hAnsi="Verdana"/>
          <w:snapToGrid w:val="0"/>
          <w:sz w:val="20"/>
          <w:szCs w:val="20"/>
          <w:lang w:val="bg-BG"/>
        </w:rPr>
      </w:pPr>
      <w:r w:rsidRPr="00B436ED">
        <w:rPr>
          <w:rFonts w:ascii="Verdana" w:hAnsi="Verdana"/>
          <w:snapToGrid w:val="0"/>
          <w:sz w:val="20"/>
          <w:szCs w:val="20"/>
          <w:lang w:val="bg-BG"/>
        </w:rPr>
        <w:t>Да се обърне към трето лице за отстраняване на повредата като Изпълнителят дължи възстановяване на пълната сума на извършените разходи, както и всички разходи и/или щети и/или пропуснати ползи, претърпени от Възложителя в следствие на наизпълнението на Изпълнителя.</w:t>
      </w:r>
    </w:p>
    <w:p w14:paraId="3B32F6A7" w14:textId="77777777" w:rsidR="00B436ED" w:rsidRPr="00B436ED" w:rsidRDefault="00B436ED" w:rsidP="00B436ED">
      <w:pPr>
        <w:tabs>
          <w:tab w:val="left" w:pos="993"/>
        </w:tabs>
        <w:spacing w:before="120" w:after="120"/>
        <w:ind w:left="720"/>
        <w:jc w:val="both"/>
        <w:rPr>
          <w:rFonts w:ascii="Verdana" w:hAnsi="Verdana"/>
          <w:snapToGrid w:val="0"/>
          <w:sz w:val="20"/>
          <w:szCs w:val="20"/>
          <w:lang w:val="bg-BG"/>
        </w:rPr>
      </w:pPr>
      <w:r w:rsidRPr="00B436ED">
        <w:rPr>
          <w:rFonts w:ascii="Verdana" w:hAnsi="Verdana"/>
          <w:snapToGrid w:val="0"/>
          <w:sz w:val="20"/>
          <w:szCs w:val="20"/>
          <w:lang w:val="bg-BG"/>
        </w:rPr>
        <w:t>и/или</w:t>
      </w:r>
    </w:p>
    <w:p w14:paraId="2D2D3764" w14:textId="463DD7F4" w:rsidR="00B436ED" w:rsidRPr="00B436ED" w:rsidRDefault="00B436ED" w:rsidP="00B436ED">
      <w:pPr>
        <w:numPr>
          <w:ilvl w:val="2"/>
          <w:numId w:val="48"/>
        </w:numPr>
        <w:tabs>
          <w:tab w:val="num" w:pos="993"/>
        </w:tabs>
        <w:spacing w:before="120" w:after="120"/>
        <w:ind w:left="993" w:hanging="437"/>
        <w:jc w:val="both"/>
        <w:rPr>
          <w:rFonts w:ascii="Verdana" w:hAnsi="Verdana"/>
          <w:snapToGrid w:val="0"/>
          <w:sz w:val="20"/>
          <w:szCs w:val="20"/>
          <w:lang w:val="bg-BG"/>
        </w:rPr>
      </w:pPr>
      <w:r w:rsidRPr="00B436ED">
        <w:rPr>
          <w:rFonts w:ascii="Verdana" w:hAnsi="Verdana"/>
          <w:snapToGrid w:val="0"/>
          <w:sz w:val="20"/>
          <w:szCs w:val="20"/>
          <w:lang w:val="bg-BG"/>
        </w:rPr>
        <w:t xml:space="preserve">Да наложи неустойка в размер на </w:t>
      </w:r>
      <w:r w:rsidRPr="00B436ED">
        <w:rPr>
          <w:rFonts w:ascii="Verdana" w:hAnsi="Verdana"/>
          <w:snapToGrid w:val="0"/>
          <w:sz w:val="20"/>
          <w:szCs w:val="20"/>
          <w:lang w:val="en-US"/>
        </w:rPr>
        <w:t>50</w:t>
      </w:r>
      <w:r w:rsidRPr="00B436ED">
        <w:rPr>
          <w:rFonts w:ascii="Verdana" w:hAnsi="Verdana"/>
          <w:snapToGrid w:val="0"/>
          <w:sz w:val="20"/>
          <w:szCs w:val="20"/>
          <w:lang w:val="bg-BG"/>
        </w:rPr>
        <w:t>% (</w:t>
      </w:r>
      <w:r w:rsidR="00C5043B">
        <w:rPr>
          <w:rFonts w:ascii="Verdana" w:hAnsi="Verdana"/>
          <w:snapToGrid w:val="0"/>
          <w:sz w:val="20"/>
          <w:szCs w:val="20"/>
          <w:lang w:val="bg-BG"/>
        </w:rPr>
        <w:t>петдесет</w:t>
      </w:r>
      <w:r w:rsidR="00C5043B" w:rsidRPr="00B436ED">
        <w:rPr>
          <w:rFonts w:ascii="Verdana" w:hAnsi="Verdana"/>
          <w:snapToGrid w:val="0"/>
          <w:sz w:val="20"/>
          <w:szCs w:val="20"/>
          <w:lang w:val="bg-BG"/>
        </w:rPr>
        <w:t xml:space="preserve"> </w:t>
      </w:r>
      <w:r w:rsidRPr="00B436ED">
        <w:rPr>
          <w:rFonts w:ascii="Verdana" w:hAnsi="Verdana"/>
          <w:snapToGrid w:val="0"/>
          <w:sz w:val="20"/>
          <w:szCs w:val="20"/>
          <w:lang w:val="bg-BG"/>
        </w:rPr>
        <w:t>процента) от стойността на възложения, но отказан ремонт.</w:t>
      </w:r>
    </w:p>
    <w:p w14:paraId="3AB2BF2F" w14:textId="4D92834E" w:rsidR="00B436ED" w:rsidRPr="00B436ED" w:rsidRDefault="00B436ED" w:rsidP="00B436ED">
      <w:pPr>
        <w:numPr>
          <w:ilvl w:val="1"/>
          <w:numId w:val="48"/>
        </w:numPr>
        <w:tabs>
          <w:tab w:val="clear" w:pos="1430"/>
          <w:tab w:val="num" w:pos="720"/>
        </w:tabs>
        <w:spacing w:before="120" w:after="120"/>
        <w:ind w:left="720"/>
        <w:jc w:val="both"/>
        <w:rPr>
          <w:rFonts w:ascii="Verdana" w:hAnsi="Verdana"/>
          <w:snapToGrid w:val="0"/>
          <w:sz w:val="20"/>
          <w:szCs w:val="20"/>
          <w:lang w:val="bg-BG"/>
        </w:rPr>
      </w:pPr>
      <w:r w:rsidRPr="00B436ED">
        <w:rPr>
          <w:rFonts w:ascii="Verdana" w:hAnsi="Verdana"/>
          <w:snapToGrid w:val="0"/>
          <w:sz w:val="20"/>
          <w:szCs w:val="20"/>
          <w:lang w:val="bg-BG"/>
        </w:rPr>
        <w:t xml:space="preserve"> Ако Изпълнителят откаже да извърши ремонт повече от </w:t>
      </w:r>
      <w:r w:rsidR="00C5043B">
        <w:rPr>
          <w:rFonts w:ascii="Verdana" w:hAnsi="Verdana"/>
          <w:snapToGrid w:val="0"/>
          <w:sz w:val="20"/>
          <w:szCs w:val="20"/>
          <w:lang w:val="bg-BG"/>
        </w:rPr>
        <w:t xml:space="preserve">общо </w:t>
      </w:r>
      <w:r w:rsidRPr="00B436ED">
        <w:rPr>
          <w:rFonts w:ascii="Verdana" w:hAnsi="Verdana"/>
          <w:snapToGrid w:val="0"/>
          <w:sz w:val="20"/>
          <w:szCs w:val="20"/>
          <w:lang w:val="bg-BG"/>
        </w:rPr>
        <w:t xml:space="preserve">3 (три) пъти в рамките на срока на договора, то ще се счита, че Изпълнителят е в съществено неизпълнение на договора. В този случай Възложителят има право да прекрати едностранно договора поради неизпълнение от страна на </w:t>
      </w:r>
      <w:r w:rsidR="00C5043B" w:rsidRPr="00B436ED">
        <w:rPr>
          <w:rFonts w:ascii="Verdana" w:hAnsi="Verdana"/>
          <w:snapToGrid w:val="0"/>
          <w:sz w:val="20"/>
          <w:szCs w:val="20"/>
          <w:lang w:val="bg-BG"/>
        </w:rPr>
        <w:t>Изпълн</w:t>
      </w:r>
      <w:r w:rsidR="00C5043B">
        <w:rPr>
          <w:rFonts w:ascii="Verdana" w:hAnsi="Verdana"/>
          <w:snapToGrid w:val="0"/>
          <w:sz w:val="20"/>
          <w:szCs w:val="20"/>
          <w:lang w:val="bg-BG"/>
        </w:rPr>
        <w:t>ителя</w:t>
      </w:r>
      <w:r w:rsidRPr="00B436ED">
        <w:rPr>
          <w:rFonts w:ascii="Verdana" w:hAnsi="Verdana"/>
          <w:snapToGrid w:val="0"/>
          <w:sz w:val="20"/>
          <w:szCs w:val="20"/>
          <w:lang w:val="bg-BG"/>
        </w:rPr>
        <w:t>, да задържи гаранцията за изпълнение на Изпълнителя и/или да наложи неустойка в размер на 30% (тридесет процента) от стойността на Договора.</w:t>
      </w:r>
    </w:p>
    <w:p w14:paraId="765D4F54"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В случай че техническото обслужване или ремонтът на даден автомобил надхвърля срока, договорен с възложителя, то изпълнителят дължи неустойка в размер на 100 (сто) лева за всеки календарен ден забавяне. </w:t>
      </w:r>
    </w:p>
    <w:p w14:paraId="74B940E0"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В случай, че изпълнителят отложи приемането на автомобил и започването на ремонта му, или отсрочи приемането и/или започването на ремонта му за по-късна дата с повече от 24 астрономически часа от датата и часа, в които автомобилът е закаран в сервиза на Изпълнителя, то последният дължи неустойка в размер на 1% (един процент) от стойността на ремонта съгласно документа за приемане, но не по-малко от 100 (сто) лева за всеки календарен ден забава. </w:t>
      </w:r>
    </w:p>
    <w:p w14:paraId="01FAB8DB"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В случай, че се наложи автомобил да бъде върнат в сервиза на изпълнителят до 48 часа след завършване на ремонта поради некачествено отстраняване на установена повреда, възложителят ще налага неустойка в размер на 100 (сто) лева за всеки неработен ден на автомобила до отстраняване на повредата.</w:t>
      </w:r>
    </w:p>
    <w:p w14:paraId="0A925732"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Във връзка с чл.1.12 от раздел А: Техническо задание, в случай на повреда на ремонтиран от изпълнителя автомобил или отделен негов агрегат, изпълнителят се задължава да отстрани повредата за своя сметка, в срок, указан от Контролиращия служител или Представител на контролиращия служител на Възложителя. В случай на отказ от страна на Изпълнителя да извърши това свое задължение, Възложителят има право да приложи предвидените в чл. 1.3 от този раздел текстове. В случай че изпълнителят извърши некачествен ремонт, освен уговореното в предходното изречение, </w:t>
      </w:r>
      <w:r w:rsidRPr="00B436ED">
        <w:rPr>
          <w:rFonts w:ascii="Verdana" w:hAnsi="Verdana"/>
          <w:snapToGrid w:val="0"/>
          <w:sz w:val="20"/>
          <w:szCs w:val="20"/>
          <w:lang w:val="bg-BG"/>
        </w:rPr>
        <w:lastRenderedPageBreak/>
        <w:t>той дължи и неустойка в размер на 50% (петдесет процента) от стойността на ремонта.</w:t>
      </w:r>
    </w:p>
    <w:p w14:paraId="2B27BE08" w14:textId="77777777" w:rsidR="00B436ED" w:rsidRPr="00B436ED" w:rsidRDefault="00B436ED" w:rsidP="00B436ED">
      <w:pPr>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30% (тридесет процента) от стойността на договора без ДДС.</w:t>
      </w:r>
    </w:p>
    <w:p w14:paraId="2EB21177" w14:textId="77777777" w:rsidR="00B436ED" w:rsidRPr="00B436ED" w:rsidRDefault="00B436ED" w:rsidP="00B436ED">
      <w:pPr>
        <w:keepLines/>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Изпълнителят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0054C149" w14:textId="77777777" w:rsidR="00B436ED" w:rsidRPr="00B436ED" w:rsidRDefault="00B436ED" w:rsidP="00B436ED">
      <w:pPr>
        <w:keepLines/>
        <w:numPr>
          <w:ilvl w:val="0"/>
          <w:numId w:val="48"/>
        </w:numPr>
        <w:tabs>
          <w:tab w:val="num" w:pos="426"/>
        </w:tabs>
        <w:spacing w:before="120" w:after="120"/>
        <w:jc w:val="both"/>
        <w:rPr>
          <w:rFonts w:ascii="Verdana" w:hAnsi="Verdana"/>
          <w:snapToGrid w:val="0"/>
          <w:sz w:val="20"/>
          <w:szCs w:val="20"/>
          <w:lang w:val="bg-BG"/>
        </w:rPr>
      </w:pPr>
      <w:r w:rsidRPr="00B436ED">
        <w:rPr>
          <w:rFonts w:ascii="Verdana" w:hAnsi="Verdana"/>
          <w:b/>
          <w:snapToGrid w:val="0"/>
          <w:sz w:val="20"/>
          <w:szCs w:val="20"/>
          <w:lang w:val="bg-BG"/>
        </w:rPr>
        <w:t>САНКЦИИ</w:t>
      </w:r>
      <w:r w:rsidRPr="00B436ED">
        <w:rPr>
          <w:rFonts w:ascii="Verdana" w:hAnsi="Verdana"/>
          <w:b/>
          <w:bCs/>
          <w:snapToGrid w:val="0"/>
          <w:sz w:val="20"/>
          <w:szCs w:val="20"/>
          <w:lang w:val="bg-BG"/>
        </w:rPr>
        <w:t>, НАЛАГАНИ НА “СОФИЙСКА ВОДА” АД</w:t>
      </w:r>
    </w:p>
    <w:p w14:paraId="4E87CE72" w14:textId="77777777" w:rsidR="00B436ED" w:rsidRPr="00B436ED" w:rsidRDefault="00B436ED" w:rsidP="00B436ED">
      <w:pPr>
        <w:keepLines/>
        <w:numPr>
          <w:ilvl w:val="1"/>
          <w:numId w:val="48"/>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B436ED">
        <w:rPr>
          <w:rFonts w:ascii="Verdana" w:hAnsi="Verdana"/>
          <w:snapToGrid w:val="0"/>
          <w:spacing w:val="-4"/>
          <w:sz w:val="20"/>
          <w:szCs w:val="20"/>
          <w:lang w:val="bg-BG"/>
        </w:rPr>
        <w:t xml:space="preserve">изпълнителя </w:t>
      </w:r>
      <w:r w:rsidRPr="00B436ED">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B436ED">
        <w:rPr>
          <w:rFonts w:ascii="Verdana" w:hAnsi="Verdana"/>
          <w:snapToGrid w:val="0"/>
          <w:spacing w:val="-4"/>
          <w:sz w:val="20"/>
          <w:szCs w:val="20"/>
          <w:lang w:val="bg-BG"/>
        </w:rPr>
        <w:t xml:space="preserve">изпълнителят </w:t>
      </w:r>
      <w:r w:rsidRPr="00B436ED">
        <w:rPr>
          <w:rFonts w:ascii="Verdana" w:hAnsi="Verdana"/>
          <w:snapToGrid w:val="0"/>
          <w:sz w:val="20"/>
          <w:szCs w:val="20"/>
          <w:lang w:val="bg-BG"/>
        </w:rPr>
        <w:t>се задължава да обезщети Възложителя по всички санкции в пълния им размер.</w:t>
      </w:r>
    </w:p>
    <w:p w14:paraId="4B07C118" w14:textId="77777777" w:rsidR="00B436ED" w:rsidRPr="00B436ED" w:rsidRDefault="00B436ED" w:rsidP="00B436ED">
      <w:pPr>
        <w:keepLines/>
        <w:numPr>
          <w:ilvl w:val="0"/>
          <w:numId w:val="48"/>
        </w:numPr>
        <w:tabs>
          <w:tab w:val="num" w:pos="426"/>
        </w:tabs>
        <w:spacing w:after="120"/>
        <w:jc w:val="both"/>
        <w:rPr>
          <w:rFonts w:ascii="Verdana" w:hAnsi="Verdana"/>
          <w:b/>
          <w:bCs/>
          <w:snapToGrid w:val="0"/>
          <w:sz w:val="20"/>
          <w:szCs w:val="20"/>
          <w:lang w:val="bg-BG"/>
        </w:rPr>
      </w:pPr>
      <w:r w:rsidRPr="00B436ED">
        <w:rPr>
          <w:rFonts w:ascii="Verdana" w:hAnsi="Verdana"/>
          <w:b/>
          <w:bCs/>
          <w:snapToGrid w:val="0"/>
          <w:sz w:val="20"/>
          <w:szCs w:val="20"/>
          <w:lang w:val="bg-BG"/>
        </w:rPr>
        <w:t>ГАРАНЦИЯ ЗА ИЗПЪЛНЕНИЕ НА ДОГОВОРА</w:t>
      </w:r>
    </w:p>
    <w:p w14:paraId="0387A5D1"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b/>
          <w:bCs/>
          <w:sz w:val="20"/>
          <w:szCs w:val="20"/>
          <w:lang w:val="bg-BG"/>
        </w:rPr>
      </w:pPr>
      <w:r w:rsidRPr="00B436ED">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Изпълнителят отправя исканията за освобождаване на гаранцията за изпълнение към контролиращия служител по договора.</w:t>
      </w:r>
    </w:p>
    <w:p w14:paraId="2A60CD9E"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B436ED">
        <w:rPr>
          <w:rFonts w:ascii="Verdana" w:hAnsi="Verdana"/>
          <w:snapToGrid w:val="0"/>
          <w:sz w:val="20"/>
          <w:szCs w:val="20"/>
          <w:lang w:val="bg-BG"/>
        </w:rPr>
        <w:t>задържи плащане или да прихване сумите срещу насрещни дължими суми</w:t>
      </w:r>
      <w:r w:rsidRPr="00B436ED">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436ED">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B436ED" w:rsidRDefault="00B436ED" w:rsidP="00B436ED">
      <w:pPr>
        <w:keepLines/>
        <w:numPr>
          <w:ilvl w:val="1"/>
          <w:numId w:val="48"/>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B436ED">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436ED">
        <w:rPr>
          <w:rFonts w:ascii="Verdana" w:hAnsi="Verdana"/>
          <w:snapToGrid w:val="0"/>
          <w:spacing w:val="-4"/>
          <w:sz w:val="20"/>
          <w:szCs w:val="20"/>
          <w:lang w:val="bg-BG"/>
        </w:rPr>
        <w:t>изпълнителя</w:t>
      </w:r>
      <w:r w:rsidRPr="00B436ED">
        <w:rPr>
          <w:rFonts w:ascii="Verdana" w:hAnsi="Verdana"/>
          <w:spacing w:val="-4"/>
          <w:sz w:val="20"/>
          <w:szCs w:val="20"/>
          <w:lang w:val="bg-BG"/>
        </w:rPr>
        <w:t>.</w:t>
      </w:r>
    </w:p>
    <w:p w14:paraId="4D19C71A" w14:textId="77777777" w:rsidR="00B436ED" w:rsidRPr="00B436ED"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32"/>
    <w:bookmarkEnd w:id="33"/>
    <w:bookmarkEnd w:id="34"/>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AD5DC4">
      <w:pPr>
        <w:numPr>
          <w:ilvl w:val="0"/>
          <w:numId w:val="21"/>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5" w:name="_Ref37742007"/>
      <w:r w:rsidRPr="00AD5DC4">
        <w:rPr>
          <w:rFonts w:ascii="Verdana" w:hAnsi="Verdana"/>
          <w:b/>
          <w:sz w:val="20"/>
          <w:szCs w:val="20"/>
          <w:lang w:val="bg-BG"/>
        </w:rPr>
        <w:lastRenderedPageBreak/>
        <w:t>ОБЩИ УСЛОВИЯ НА ДОГОВОРА ЗА ДОСТАВКА</w:t>
      </w:r>
      <w:bookmarkEnd w:id="35"/>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AD5DC4">
      <w:pPr>
        <w:numPr>
          <w:ilvl w:val="0"/>
          <w:numId w:val="13"/>
        </w:numPr>
        <w:spacing w:before="120" w:after="120"/>
        <w:jc w:val="both"/>
        <w:outlineLvl w:val="0"/>
        <w:rPr>
          <w:rFonts w:ascii="Verdana" w:hAnsi="Verdana"/>
          <w:sz w:val="20"/>
          <w:szCs w:val="20"/>
          <w:lang w:val="bg-BG"/>
        </w:rPr>
      </w:pPr>
      <w:bookmarkStart w:id="36" w:name="_Ref46308183"/>
      <w:r w:rsidRPr="00AD5DC4">
        <w:rPr>
          <w:rFonts w:ascii="Verdana" w:hAnsi="Verdana"/>
          <w:b/>
          <w:sz w:val="20"/>
          <w:szCs w:val="20"/>
          <w:lang w:val="bg-BG"/>
        </w:rPr>
        <w:t>ДЕФИНИЦИИ</w:t>
      </w:r>
      <w:bookmarkEnd w:id="36"/>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7" w:name="_Ref46308187"/>
      <w:r w:rsidRPr="00AD5DC4">
        <w:rPr>
          <w:rFonts w:ascii="Verdana" w:hAnsi="Verdana"/>
          <w:b/>
          <w:sz w:val="20"/>
          <w:szCs w:val="20"/>
          <w:lang w:val="bg-BG"/>
        </w:rPr>
        <w:t>ОБЩИ ПОЛОЖЕНИЯ</w:t>
      </w:r>
      <w:bookmarkEnd w:id="37"/>
    </w:p>
    <w:p w14:paraId="0645B9C2"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38" w:name="_Ref46308194"/>
      <w:bookmarkStart w:id="39" w:name="_Ref91302220"/>
      <w:r w:rsidRPr="00AD5DC4">
        <w:rPr>
          <w:rFonts w:ascii="Verdana" w:hAnsi="Verdana"/>
          <w:b/>
          <w:sz w:val="20"/>
          <w:szCs w:val="20"/>
          <w:lang w:val="bg-BG"/>
        </w:rPr>
        <w:t>ЗАДЪЛЖЕНИЯ НА ДОСТАВЧИКА</w:t>
      </w:r>
      <w:bookmarkEnd w:id="38"/>
      <w:bookmarkEnd w:id="39"/>
    </w:p>
    <w:p w14:paraId="6EAB3B3B" w14:textId="77777777" w:rsidR="00AD5DC4" w:rsidRPr="00AD5DC4" w:rsidRDefault="00AD5DC4" w:rsidP="00AD5DC4">
      <w:pPr>
        <w:spacing w:before="120" w:after="120"/>
        <w:jc w:val="both"/>
        <w:rPr>
          <w:rFonts w:ascii="Verdana" w:hAnsi="Verdana"/>
          <w:sz w:val="20"/>
          <w:szCs w:val="20"/>
          <w:lang w:val="bg-BG"/>
        </w:rPr>
      </w:pPr>
      <w:bookmarkStart w:id="40"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AD5DC4">
      <w:pPr>
        <w:numPr>
          <w:ilvl w:val="1"/>
          <w:numId w:val="50"/>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1" w:name="_Ref91302223"/>
      <w:r w:rsidRPr="00AD5DC4">
        <w:rPr>
          <w:rFonts w:ascii="Verdana" w:hAnsi="Verdana"/>
          <w:b/>
          <w:sz w:val="20"/>
          <w:szCs w:val="20"/>
          <w:lang w:val="bg-BG"/>
        </w:rPr>
        <w:t>ЗАДЪЛЖЕНИЯ НА ВЪЗЛОЖИТЕЛЯ</w:t>
      </w:r>
      <w:bookmarkEnd w:id="40"/>
      <w:bookmarkEnd w:id="41"/>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2" w:name="_Ref46308206"/>
      <w:bookmarkStart w:id="43" w:name="_Ref91302231"/>
      <w:r w:rsidRPr="00AD5DC4">
        <w:rPr>
          <w:rFonts w:ascii="Verdana" w:hAnsi="Verdana"/>
          <w:b/>
          <w:bCs/>
          <w:sz w:val="20"/>
          <w:szCs w:val="20"/>
          <w:lang w:val="bg-BG"/>
        </w:rPr>
        <w:t>НЕУСТОЙКИ</w:t>
      </w:r>
      <w:bookmarkEnd w:id="42"/>
      <w:bookmarkEnd w:id="43"/>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AD5DC4">
      <w:pPr>
        <w:keepNext/>
        <w:numPr>
          <w:ilvl w:val="0"/>
          <w:numId w:val="13"/>
        </w:numPr>
        <w:tabs>
          <w:tab w:val="num" w:pos="540"/>
        </w:tabs>
        <w:spacing w:before="120" w:after="120"/>
        <w:ind w:left="540" w:hanging="540"/>
        <w:jc w:val="both"/>
        <w:outlineLvl w:val="0"/>
        <w:rPr>
          <w:rFonts w:ascii="Verdana" w:hAnsi="Verdana"/>
          <w:sz w:val="20"/>
          <w:szCs w:val="20"/>
          <w:lang w:val="bg-BG"/>
        </w:rPr>
      </w:pPr>
      <w:bookmarkStart w:id="44" w:name="_Ref46308208"/>
      <w:r w:rsidRPr="00AD5DC4">
        <w:rPr>
          <w:rFonts w:ascii="Verdana" w:hAnsi="Verdana"/>
          <w:b/>
          <w:sz w:val="20"/>
          <w:szCs w:val="20"/>
          <w:lang w:val="bg-BG"/>
        </w:rPr>
        <w:t>ПЛАЩАНЕ, ДДС И ГАРАНЦИЯ ЗА ИЗПЪЛНЕНИЕ</w:t>
      </w:r>
      <w:bookmarkEnd w:id="44"/>
    </w:p>
    <w:p w14:paraId="5C9D53AC"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5" w:name="_Ref46303395"/>
      <w:r w:rsidRPr="00AD5DC4">
        <w:rPr>
          <w:rFonts w:ascii="Verdana" w:hAnsi="Verdana"/>
          <w:b/>
          <w:sz w:val="20"/>
          <w:szCs w:val="20"/>
          <w:lang w:val="bg-BG"/>
        </w:rPr>
        <w:t>КОНФИДЕНЦИАЛНОСТ</w:t>
      </w:r>
      <w:bookmarkEnd w:id="45"/>
    </w:p>
    <w:p w14:paraId="4AE155B6"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6" w:name="_Ref46308222"/>
      <w:r w:rsidRPr="00AD5DC4">
        <w:rPr>
          <w:rFonts w:ascii="Verdana" w:hAnsi="Verdana"/>
          <w:b/>
          <w:sz w:val="20"/>
          <w:szCs w:val="20"/>
          <w:lang w:val="bg-BG"/>
        </w:rPr>
        <w:t>ПУБЛИЧНОСТ</w:t>
      </w:r>
      <w:bookmarkEnd w:id="46"/>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7" w:name="_Ref46308223"/>
      <w:r w:rsidRPr="00AD5DC4">
        <w:rPr>
          <w:rFonts w:ascii="Verdana" w:hAnsi="Verdana"/>
          <w:b/>
          <w:sz w:val="20"/>
          <w:szCs w:val="20"/>
          <w:lang w:val="bg-BG"/>
        </w:rPr>
        <w:t>СПЕЦИФИКАЦИЯ</w:t>
      </w:r>
      <w:bookmarkEnd w:id="47"/>
    </w:p>
    <w:p w14:paraId="7AAD2FFF"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AD5DC4">
      <w:pPr>
        <w:keepNext/>
        <w:numPr>
          <w:ilvl w:val="0"/>
          <w:numId w:val="13"/>
        </w:numPr>
        <w:spacing w:before="120" w:after="120"/>
        <w:jc w:val="both"/>
        <w:outlineLvl w:val="0"/>
        <w:rPr>
          <w:rFonts w:ascii="Verdana" w:hAnsi="Verdana"/>
          <w:b/>
          <w:bCs/>
          <w:sz w:val="20"/>
          <w:szCs w:val="20"/>
          <w:lang w:val="bg-BG"/>
        </w:rPr>
      </w:pPr>
      <w:bookmarkStart w:id="48" w:name="_Ref37578996"/>
      <w:r w:rsidRPr="00AD5DC4">
        <w:rPr>
          <w:rFonts w:ascii="Verdana" w:hAnsi="Verdana"/>
          <w:b/>
          <w:bCs/>
          <w:sz w:val="20"/>
          <w:szCs w:val="20"/>
          <w:lang w:val="bg-BG"/>
        </w:rPr>
        <w:t>ДОСТЪП И ИНСПЕКТИРАНЕ</w:t>
      </w:r>
      <w:bookmarkEnd w:id="48"/>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9" w:name="_Ref37578998"/>
      <w:r w:rsidRPr="00AD5DC4">
        <w:rPr>
          <w:rFonts w:ascii="Verdana" w:hAnsi="Verdana"/>
          <w:b/>
          <w:bCs/>
          <w:sz w:val="20"/>
          <w:szCs w:val="20"/>
          <w:lang w:val="bg-BG"/>
        </w:rPr>
        <w:t>ЗАГУБА ИЛИ ПОВРЕДА ПРИ ТРАНСПОРТИРАНЕ</w:t>
      </w:r>
      <w:bookmarkEnd w:id="49"/>
      <w:r w:rsidRPr="00AD5DC4">
        <w:rPr>
          <w:rFonts w:ascii="Verdana" w:hAnsi="Verdana"/>
          <w:b/>
          <w:sz w:val="20"/>
          <w:szCs w:val="20"/>
          <w:lang w:val="bg-BG"/>
        </w:rPr>
        <w:t xml:space="preserve"> </w:t>
      </w:r>
    </w:p>
    <w:p w14:paraId="5F57F810"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0"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50"/>
    </w:p>
    <w:p w14:paraId="77082B7E"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1" w:name="_Ref37579001"/>
      <w:r w:rsidRPr="00AD5DC4">
        <w:rPr>
          <w:rFonts w:ascii="Verdana" w:hAnsi="Verdana"/>
          <w:b/>
          <w:bCs/>
          <w:sz w:val="20"/>
          <w:szCs w:val="20"/>
          <w:lang w:val="bg-BG"/>
        </w:rPr>
        <w:t>ДОСТАВКА</w:t>
      </w:r>
      <w:bookmarkEnd w:id="51"/>
      <w:r w:rsidRPr="00AD5DC4">
        <w:rPr>
          <w:rFonts w:ascii="Verdana" w:hAnsi="Verdana"/>
          <w:b/>
          <w:sz w:val="20"/>
          <w:szCs w:val="20"/>
          <w:lang w:val="bg-BG"/>
        </w:rPr>
        <w:t xml:space="preserve"> </w:t>
      </w:r>
    </w:p>
    <w:p w14:paraId="52386CE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52" w:name="_Ref37579002"/>
      <w:bookmarkStart w:id="53" w:name="_Ref91302257"/>
      <w:r w:rsidRPr="00AD5DC4">
        <w:rPr>
          <w:rFonts w:ascii="Verdana" w:hAnsi="Verdana"/>
          <w:b/>
          <w:bCs/>
          <w:sz w:val="20"/>
          <w:szCs w:val="20"/>
          <w:lang w:val="bg-BG"/>
        </w:rPr>
        <w:t>ГАРАНЦ</w:t>
      </w:r>
      <w:bookmarkEnd w:id="52"/>
      <w:r w:rsidRPr="00AD5DC4">
        <w:rPr>
          <w:rFonts w:ascii="Verdana" w:hAnsi="Verdana"/>
          <w:b/>
          <w:bCs/>
          <w:sz w:val="20"/>
          <w:szCs w:val="20"/>
          <w:lang w:val="bg-BG"/>
        </w:rPr>
        <w:t>ИЯ ЗА КАЧЕСТВО</w:t>
      </w:r>
      <w:bookmarkEnd w:id="53"/>
    </w:p>
    <w:p w14:paraId="58B41787"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4" w:name="_Ref37579004"/>
      <w:r w:rsidRPr="00AD5DC4">
        <w:rPr>
          <w:rFonts w:ascii="Verdana" w:hAnsi="Verdana"/>
          <w:b/>
          <w:bCs/>
          <w:sz w:val="20"/>
          <w:szCs w:val="20"/>
          <w:lang w:val="bg-BG"/>
        </w:rPr>
        <w:t>ПРАВО НА ОТКАЗ</w:t>
      </w:r>
      <w:bookmarkEnd w:id="54"/>
      <w:r w:rsidRPr="00AD5DC4">
        <w:rPr>
          <w:rFonts w:ascii="Verdana" w:hAnsi="Verdana"/>
          <w:b/>
          <w:sz w:val="20"/>
          <w:szCs w:val="20"/>
          <w:lang w:val="bg-BG"/>
        </w:rPr>
        <w:t xml:space="preserve"> </w:t>
      </w:r>
    </w:p>
    <w:p w14:paraId="1930B07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5" w:name="_Ref37579010"/>
      <w:bookmarkStart w:id="56" w:name="_Ref38169864"/>
      <w:r w:rsidRPr="00AD5DC4">
        <w:rPr>
          <w:rFonts w:ascii="Verdana" w:hAnsi="Verdana"/>
          <w:b/>
          <w:bCs/>
          <w:sz w:val="20"/>
          <w:szCs w:val="20"/>
          <w:lang w:val="bg-BG"/>
        </w:rPr>
        <w:t>ОБРАЗЦИ</w:t>
      </w:r>
      <w:bookmarkEnd w:id="55"/>
      <w:r w:rsidRPr="00AD5DC4">
        <w:rPr>
          <w:rFonts w:ascii="Verdana" w:hAnsi="Verdana"/>
          <w:b/>
          <w:bCs/>
          <w:sz w:val="20"/>
          <w:szCs w:val="20"/>
          <w:lang w:val="bg-BG"/>
        </w:rPr>
        <w:t xml:space="preserve"> И МОСТРИ</w:t>
      </w:r>
      <w:bookmarkEnd w:id="56"/>
    </w:p>
    <w:p w14:paraId="6899B8A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57" w:name="_Ref37579012"/>
      <w:bookmarkStart w:id="58"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7"/>
      <w:r w:rsidRPr="00AD5DC4">
        <w:rPr>
          <w:rFonts w:ascii="Verdana" w:hAnsi="Verdana"/>
          <w:b/>
          <w:bCs/>
          <w:sz w:val="20"/>
          <w:szCs w:val="20"/>
          <w:lang w:val="bg-BG"/>
        </w:rPr>
        <w:t>ТА</w:t>
      </w:r>
      <w:bookmarkEnd w:id="58"/>
    </w:p>
    <w:p w14:paraId="37E422E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9" w:name="_Ref91302267"/>
      <w:r w:rsidRPr="00AD5DC4">
        <w:rPr>
          <w:rFonts w:ascii="Verdana" w:hAnsi="Verdana"/>
          <w:b/>
          <w:sz w:val="20"/>
          <w:szCs w:val="20"/>
          <w:lang w:val="bg-BG"/>
        </w:rPr>
        <w:t>ЗАСТРАХОВАНЕ И ОТГОВОРНОСТ</w:t>
      </w:r>
      <w:bookmarkEnd w:id="59"/>
    </w:p>
    <w:p w14:paraId="0D0E46D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AD5DC4">
      <w:pPr>
        <w:numPr>
          <w:ilvl w:val="2"/>
          <w:numId w:val="13"/>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AD5DC4">
      <w:pPr>
        <w:numPr>
          <w:ilvl w:val="2"/>
          <w:numId w:val="13"/>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60" w:name="_Ref37579021"/>
      <w:r w:rsidRPr="00AD5DC4">
        <w:rPr>
          <w:rFonts w:ascii="Verdana" w:hAnsi="Verdana"/>
          <w:b/>
          <w:bCs/>
          <w:sz w:val="20"/>
          <w:szCs w:val="20"/>
          <w:lang w:val="bg-BG"/>
        </w:rPr>
        <w:t>ПРЕОТСТЪПВАНЕ И ПРЕХВЪРЛЯНЕ НА ЗАДЪЛЖЕНИЯ</w:t>
      </w:r>
      <w:bookmarkEnd w:id="60"/>
      <w:r w:rsidRPr="00AD5DC4">
        <w:rPr>
          <w:rFonts w:ascii="Verdana" w:hAnsi="Verdana"/>
          <w:b/>
          <w:sz w:val="20"/>
          <w:szCs w:val="20"/>
          <w:lang w:val="bg-BG"/>
        </w:rPr>
        <w:t xml:space="preserve"> </w:t>
      </w:r>
    </w:p>
    <w:p w14:paraId="7DFCA95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61" w:name="_Ref37579028"/>
      <w:r w:rsidRPr="00AD5DC4">
        <w:rPr>
          <w:rFonts w:ascii="Verdana" w:hAnsi="Verdana"/>
          <w:b/>
          <w:bCs/>
          <w:sz w:val="20"/>
          <w:szCs w:val="20"/>
          <w:lang w:val="bg-BG"/>
        </w:rPr>
        <w:t>РАЗДЕЛНОСТ</w:t>
      </w:r>
      <w:bookmarkEnd w:id="61"/>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62" w:name="_Ref37579029"/>
      <w:r w:rsidRPr="00AD5DC4">
        <w:rPr>
          <w:rFonts w:ascii="Verdana" w:hAnsi="Verdana"/>
          <w:b/>
          <w:bCs/>
          <w:sz w:val="20"/>
          <w:szCs w:val="20"/>
          <w:lang w:val="bg-BG"/>
        </w:rPr>
        <w:t>ПРЕКРАТЯВАНЕ</w:t>
      </w:r>
      <w:bookmarkEnd w:id="62"/>
    </w:p>
    <w:p w14:paraId="0915368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AD5DC4">
      <w:pPr>
        <w:numPr>
          <w:ilvl w:val="2"/>
          <w:numId w:val="13"/>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AD5DC4">
      <w:pPr>
        <w:numPr>
          <w:ilvl w:val="2"/>
          <w:numId w:val="13"/>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AD5DC4">
      <w:pPr>
        <w:keepNext/>
        <w:numPr>
          <w:ilvl w:val="0"/>
          <w:numId w:val="13"/>
        </w:numPr>
        <w:spacing w:before="120" w:after="120"/>
        <w:jc w:val="both"/>
        <w:outlineLvl w:val="0"/>
        <w:rPr>
          <w:rFonts w:ascii="Verdana" w:hAnsi="Verdana" w:cs="Arial"/>
          <w:b/>
          <w:sz w:val="20"/>
          <w:szCs w:val="20"/>
          <w:lang w:val="bg-BG"/>
        </w:rPr>
      </w:pPr>
      <w:bookmarkStart w:id="63" w:name="_Ref37579031"/>
      <w:r w:rsidRPr="00AD5DC4">
        <w:rPr>
          <w:rFonts w:ascii="Verdana" w:hAnsi="Verdana"/>
          <w:b/>
          <w:bCs/>
          <w:sz w:val="20"/>
          <w:szCs w:val="20"/>
          <w:lang w:val="bg-BG"/>
        </w:rPr>
        <w:t>ПРИЛОЖИМО ПРАВО</w:t>
      </w:r>
      <w:bookmarkEnd w:id="63"/>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4"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AD5DC4">
      <w:pPr>
        <w:keepNext/>
        <w:numPr>
          <w:ilvl w:val="0"/>
          <w:numId w:val="13"/>
        </w:numPr>
        <w:spacing w:before="120" w:after="120"/>
        <w:jc w:val="both"/>
        <w:outlineLvl w:val="0"/>
        <w:rPr>
          <w:rFonts w:ascii="Verdana" w:hAnsi="Verdana"/>
          <w:b/>
          <w:bCs/>
          <w:sz w:val="20"/>
          <w:szCs w:val="20"/>
          <w:lang w:val="bg-BG"/>
        </w:rPr>
      </w:pPr>
      <w:bookmarkStart w:id="65" w:name="_Ref91302299"/>
      <w:r w:rsidRPr="00AD5DC4">
        <w:rPr>
          <w:rFonts w:ascii="Verdana" w:hAnsi="Verdana"/>
          <w:b/>
          <w:bCs/>
          <w:sz w:val="20"/>
          <w:szCs w:val="20"/>
          <w:lang w:val="bg-BG"/>
        </w:rPr>
        <w:t>ФОРС МАЖОР</w:t>
      </w:r>
      <w:bookmarkEnd w:id="64"/>
      <w:bookmarkEnd w:id="65"/>
      <w:r w:rsidRPr="00AD5DC4">
        <w:rPr>
          <w:rFonts w:ascii="Verdana" w:hAnsi="Verdana"/>
          <w:b/>
          <w:bCs/>
          <w:sz w:val="20"/>
          <w:szCs w:val="20"/>
          <w:lang w:val="bg-BG"/>
        </w:rPr>
        <w:t xml:space="preserve"> </w:t>
      </w:r>
    </w:p>
    <w:p w14:paraId="253BC79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5062F033" w:rsidR="00815B8B" w:rsidRPr="00815B8B" w:rsidRDefault="003F6130" w:rsidP="004C373B">
            <w:pPr>
              <w:keepLines/>
              <w:spacing w:after="240"/>
              <w:ind w:left="142"/>
              <w:jc w:val="both"/>
              <w:rPr>
                <w:rFonts w:ascii="Verdana" w:hAnsi="Verdana"/>
                <w:sz w:val="20"/>
                <w:szCs w:val="20"/>
                <w:highlight w:val="yellow"/>
                <w:lang w:val="bg-BG"/>
              </w:rPr>
            </w:pPr>
            <w:r w:rsidRPr="003F6130">
              <w:rPr>
                <w:rFonts w:ascii="Verdana" w:hAnsi="Verdana"/>
                <w:sz w:val="20"/>
                <w:szCs w:val="20"/>
                <w:lang w:val="bg-BG"/>
              </w:rPr>
              <w:t>Сервизно обслужване на леки и лекотоварни автомобили</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3AD8811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3F6130">
              <w:rPr>
                <w:rFonts w:ascii="Verdana" w:hAnsi="Verdana"/>
                <w:sz w:val="20"/>
                <w:szCs w:val="20"/>
                <w:lang w:val="bg-BG"/>
              </w:rPr>
              <w:t>75</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proofErr w:type="gramStart"/>
      <w:r w:rsidRPr="00923AAA">
        <w:rPr>
          <w:rFonts w:ascii="Verdana" w:hAnsi="Verdana"/>
          <w:sz w:val="20"/>
          <w:szCs w:val="20"/>
        </w:rPr>
        <w:t>,</w:t>
      </w:r>
      <w:r w:rsidRPr="00923AAA">
        <w:rPr>
          <w:rFonts w:ascii="Verdana" w:hAnsi="Verdana"/>
          <w:sz w:val="20"/>
          <w:szCs w:val="20"/>
          <w:vertAlign w:val="superscript"/>
        </w:rPr>
        <w:t>/</w:t>
      </w:r>
      <w:proofErr w:type="gramEnd"/>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0A6800FA"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w:t>
      </w:r>
      <w:r w:rsidR="00795D7B">
        <w:rPr>
          <w:rFonts w:ascii="Verdana" w:eastAsia="Calibri" w:hAnsi="Verdana"/>
          <w:b/>
          <w:sz w:val="20"/>
          <w:szCs w:val="20"/>
          <w:lang w:val="bg-BG"/>
        </w:rPr>
        <w:t>75</w:t>
      </w:r>
      <w:r w:rsidR="00815B8B" w:rsidRPr="00815B8B">
        <w:rPr>
          <w:rFonts w:ascii="Verdana" w:eastAsia="Calibri" w:hAnsi="Verdana"/>
          <w:sz w:val="20"/>
          <w:szCs w:val="20"/>
          <w:lang w:val="bg-BG"/>
        </w:rPr>
        <w:t xml:space="preserve"> и предмет </w:t>
      </w:r>
      <w:r w:rsidR="0083436C" w:rsidRPr="0083436C">
        <w:rPr>
          <w:rFonts w:ascii="Verdana" w:eastAsia="Calibri" w:hAnsi="Verdana"/>
          <w:b/>
          <w:sz w:val="20"/>
          <w:szCs w:val="20"/>
          <w:lang w:val="bg-BG"/>
        </w:rPr>
        <w:t>„</w:t>
      </w:r>
      <w:r w:rsidR="00795D7B" w:rsidRPr="00795D7B">
        <w:rPr>
          <w:rFonts w:ascii="Verdana" w:eastAsia="Calibri" w:hAnsi="Verdana"/>
          <w:b/>
          <w:sz w:val="20"/>
          <w:szCs w:val="20"/>
          <w:lang w:val="bg-BG"/>
        </w:rPr>
        <w:t>Сервизно обслужване на леки и лекотоварни автомобили</w:t>
      </w:r>
      <w:r w:rsidR="0083436C">
        <w:rPr>
          <w:rFonts w:ascii="Verdana" w:eastAsia="Calibri" w:hAnsi="Verdana"/>
          <w:b/>
          <w:sz w:val="20"/>
          <w:szCs w:val="20"/>
          <w:lang w:val="bg-BG"/>
        </w:rPr>
        <w:t>“</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proofErr w:type="gramStart"/>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roofErr w:type="gramEnd"/>
    </w:p>
    <w:p w14:paraId="2394505A" w14:textId="77777777" w:rsidR="00815B8B" w:rsidRPr="00815B8B" w:rsidRDefault="00815B8B" w:rsidP="00815B8B">
      <w:pPr>
        <w:shd w:val="clear" w:color="auto" w:fill="FFFFFF"/>
        <w:spacing w:line="276" w:lineRule="auto"/>
        <w:ind w:firstLine="709"/>
        <w:jc w:val="both"/>
        <w:rPr>
          <w:bCs/>
          <w:color w:val="000000"/>
          <w:sz w:val="20"/>
          <w:szCs w:val="20"/>
        </w:rPr>
      </w:pPr>
      <w:r w:rsidRPr="00815B8B">
        <w:rPr>
          <w:sz w:val="20"/>
          <w:szCs w:val="20"/>
        </w:rPr>
        <w:tab/>
      </w:r>
    </w:p>
    <w:p w14:paraId="0BDB4B44"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76E31683" w14:textId="77777777" w:rsidR="00815B8B" w:rsidRPr="00815B8B" w:rsidRDefault="00815B8B" w:rsidP="00815B8B">
      <w:pPr>
        <w:shd w:val="clear" w:color="auto" w:fill="FFFFFF"/>
        <w:spacing w:line="276" w:lineRule="auto"/>
        <w:jc w:val="both"/>
        <w:rPr>
          <w:sz w:val="20"/>
          <w:szCs w:val="20"/>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7C872AAE" w14:textId="0360196A"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795D7B">
        <w:rPr>
          <w:rFonts w:ascii="Verdana" w:hAnsi="Verdana"/>
          <w:b/>
          <w:bCs/>
          <w:spacing w:val="-5"/>
          <w:sz w:val="20"/>
          <w:szCs w:val="20"/>
          <w:lang w:val="bg-BG"/>
        </w:rPr>
        <w:t>75</w:t>
      </w:r>
      <w:r w:rsidR="00815B8B" w:rsidRPr="00815B8B">
        <w:rPr>
          <w:rFonts w:ascii="Verdana" w:hAnsi="Verdana"/>
          <w:bCs/>
          <w:spacing w:val="-5"/>
          <w:sz w:val="20"/>
          <w:szCs w:val="20"/>
          <w:lang w:val="bg-BG"/>
        </w:rPr>
        <w:t xml:space="preserve"> и предмет </w:t>
      </w:r>
      <w:r w:rsidR="0083436C" w:rsidRPr="00952D9D">
        <w:rPr>
          <w:rFonts w:ascii="Verdana" w:hAnsi="Verdana"/>
          <w:b/>
          <w:sz w:val="20"/>
          <w:szCs w:val="20"/>
          <w:lang w:val="bg-BG"/>
        </w:rPr>
        <w:t>„</w:t>
      </w:r>
      <w:r w:rsidR="00795D7B">
        <w:rPr>
          <w:rFonts w:ascii="Verdana" w:hAnsi="Verdana"/>
          <w:b/>
          <w:sz w:val="20"/>
          <w:szCs w:val="20"/>
          <w:lang w:val="bg-BG"/>
        </w:rPr>
        <w:t>Сервизно обслужване на леки и лекотоварни автомобили“</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765EAB21"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795D7B">
        <w:rPr>
          <w:rFonts w:ascii="Verdana" w:eastAsia="Calibri" w:hAnsi="Verdana"/>
          <w:b/>
          <w:sz w:val="20"/>
          <w:szCs w:val="20"/>
          <w:lang w:val="bg-BG"/>
        </w:rPr>
        <w:t>75</w:t>
      </w:r>
      <w:r w:rsidR="00815B8B" w:rsidRPr="00815B8B">
        <w:rPr>
          <w:rFonts w:ascii="Verdana" w:eastAsia="Calibri" w:hAnsi="Verdana"/>
          <w:sz w:val="20"/>
          <w:szCs w:val="20"/>
          <w:lang w:val="bg-BG"/>
        </w:rPr>
        <w:t xml:space="preserve"> и предмет </w:t>
      </w:r>
      <w:r w:rsidR="0083436C" w:rsidRPr="00952D9D">
        <w:rPr>
          <w:rFonts w:ascii="Verdana" w:hAnsi="Verdana"/>
          <w:b/>
          <w:sz w:val="20"/>
          <w:szCs w:val="20"/>
          <w:lang w:val="bg-BG"/>
        </w:rPr>
        <w:t>„</w:t>
      </w:r>
      <w:r w:rsidR="00795D7B">
        <w:rPr>
          <w:rFonts w:ascii="Verdana" w:hAnsi="Verdana"/>
          <w:b/>
          <w:sz w:val="20"/>
          <w:szCs w:val="20"/>
          <w:lang w:val="bg-BG"/>
        </w:rPr>
        <w:t>Сервизно обслужване на леки и лекотоварни автомобили“</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04590D78" w14:textId="77777777"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sz w:val="20"/>
          <w:szCs w:val="20"/>
          <w:lang w:val="bg-BG"/>
        </w:rPr>
        <w:t xml:space="preserve">ДЕКЛАРАЦИЯ </w:t>
      </w:r>
    </w:p>
    <w:p w14:paraId="6766666B" w14:textId="77777777"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color w:val="000000"/>
          <w:sz w:val="20"/>
          <w:szCs w:val="20"/>
          <w:lang w:val="bg-BG" w:eastAsia="bg-BG"/>
        </w:rPr>
        <w:t>по чл. 101, ал.11 от ЗОП за липса на свързаност с друг участник</w:t>
      </w:r>
    </w:p>
    <w:p w14:paraId="5E740F0E" w14:textId="77777777" w:rsidR="00FA479E" w:rsidRPr="00FA479E" w:rsidRDefault="00FA479E" w:rsidP="00FA479E">
      <w:pPr>
        <w:jc w:val="both"/>
        <w:rPr>
          <w:rFonts w:ascii="Verdana" w:hAnsi="Verdana"/>
          <w:sz w:val="20"/>
          <w:szCs w:val="20"/>
          <w:lang w:val="bg-BG"/>
        </w:rPr>
      </w:pPr>
      <w:r w:rsidRPr="00FA479E">
        <w:rPr>
          <w:rFonts w:ascii="Verdana" w:hAnsi="Verdana"/>
          <w:sz w:val="20"/>
          <w:szCs w:val="20"/>
          <w:lang w:val="bg-BG"/>
        </w:rPr>
        <w:t xml:space="preserve">Долуподписаният/ата/ </w:t>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14:paraId="2572736A" w14:textId="77777777" w:rsidR="00FA479E" w:rsidRPr="00FA479E" w:rsidRDefault="00FA479E" w:rsidP="00FA479E">
      <w:pPr>
        <w:jc w:val="center"/>
        <w:rPr>
          <w:rFonts w:ascii="Verdana" w:hAnsi="Verdana"/>
          <w:sz w:val="20"/>
          <w:szCs w:val="20"/>
          <w:vertAlign w:val="superscript"/>
          <w:lang w:val="bg-BG"/>
        </w:rPr>
      </w:pPr>
      <w:r w:rsidRPr="00FA479E">
        <w:rPr>
          <w:rFonts w:ascii="Verdana" w:hAnsi="Verdana"/>
          <w:sz w:val="20"/>
          <w:szCs w:val="20"/>
          <w:vertAlign w:val="superscript"/>
          <w:lang w:val="bg-BG"/>
        </w:rPr>
        <w:t>/собствено бащино фамилно име /</w:t>
      </w:r>
    </w:p>
    <w:p w14:paraId="32C26F7E" w14:textId="77777777" w:rsidR="00FA479E" w:rsidRPr="00FA479E" w:rsidRDefault="00FA479E" w:rsidP="00FA479E">
      <w:pPr>
        <w:jc w:val="both"/>
        <w:rPr>
          <w:rFonts w:ascii="Verdana" w:hAnsi="Verdana"/>
          <w:sz w:val="20"/>
          <w:szCs w:val="20"/>
          <w:lang w:val="bg-BG"/>
        </w:rPr>
      </w:pPr>
    </w:p>
    <w:p w14:paraId="683C0146" w14:textId="77777777" w:rsidR="00FA479E" w:rsidRPr="00FA479E" w:rsidRDefault="00FA479E" w:rsidP="00FA479E">
      <w:pPr>
        <w:widowControl w:val="0"/>
        <w:autoSpaceDE w:val="0"/>
        <w:autoSpaceDN w:val="0"/>
        <w:adjustRightInd w:val="0"/>
        <w:jc w:val="both"/>
        <w:rPr>
          <w:rFonts w:ascii="Verdana" w:hAnsi="Verdana"/>
          <w:sz w:val="20"/>
          <w:szCs w:val="20"/>
          <w:lang w:val="bg-BG"/>
        </w:rPr>
      </w:pPr>
      <w:r w:rsidRPr="00FA479E">
        <w:rPr>
          <w:rFonts w:ascii="Verdana" w:hAnsi="Verdana"/>
          <w:sz w:val="20"/>
          <w:szCs w:val="20"/>
          <w:lang w:val="bg-BG"/>
        </w:rPr>
        <w:t xml:space="preserve">в качеството си на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p>
    <w:p w14:paraId="6109C5BA" w14:textId="77777777" w:rsidR="00FA479E" w:rsidRPr="00FA479E" w:rsidRDefault="00FA479E" w:rsidP="00FA479E">
      <w:pPr>
        <w:widowControl w:val="0"/>
        <w:autoSpaceDE w:val="0"/>
        <w:autoSpaceDN w:val="0"/>
        <w:adjustRightInd w:val="0"/>
        <w:jc w:val="center"/>
        <w:rPr>
          <w:rFonts w:ascii="Verdana" w:hAnsi="Verdana"/>
          <w:sz w:val="20"/>
          <w:szCs w:val="20"/>
          <w:vertAlign w:val="superscript"/>
          <w:lang w:val="bg-BG"/>
        </w:rPr>
      </w:pPr>
      <w:r w:rsidRPr="00FA479E">
        <w:rPr>
          <w:rFonts w:ascii="Verdana" w:hAnsi="Verdana"/>
          <w:i/>
          <w:sz w:val="20"/>
          <w:szCs w:val="20"/>
          <w:vertAlign w:val="superscript"/>
          <w:lang w:val="bg-BG"/>
        </w:rPr>
        <w:t>/посочва се качеството на лицето</w:t>
      </w:r>
      <w:r w:rsidRPr="00FA479E">
        <w:rPr>
          <w:rFonts w:ascii="Verdana" w:hAnsi="Verdana"/>
          <w:sz w:val="20"/>
          <w:szCs w:val="20"/>
          <w:vertAlign w:val="superscript"/>
          <w:lang w:val="bg-BG"/>
        </w:rPr>
        <w:t>/</w:t>
      </w:r>
    </w:p>
    <w:p w14:paraId="4EF34E9B" w14:textId="77777777" w:rsidR="00FA479E" w:rsidRPr="00FA479E" w:rsidRDefault="00FA479E" w:rsidP="00FA479E">
      <w:pPr>
        <w:jc w:val="both"/>
        <w:rPr>
          <w:rFonts w:ascii="Verdana" w:hAnsi="Verdana"/>
          <w:sz w:val="20"/>
          <w:szCs w:val="20"/>
          <w:lang w:val="bg-BG"/>
        </w:rPr>
      </w:pPr>
      <w:r w:rsidRPr="00FA479E">
        <w:rPr>
          <w:rFonts w:ascii="Verdana" w:hAnsi="Verdana"/>
          <w:sz w:val="20"/>
          <w:szCs w:val="20"/>
          <w:lang w:val="bg-BG"/>
        </w:rPr>
        <w:t>в</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14:paraId="671B6892" w14:textId="77777777" w:rsidR="00FA479E" w:rsidRPr="00FA479E" w:rsidRDefault="00FA479E" w:rsidP="00FA479E">
      <w:pPr>
        <w:jc w:val="center"/>
        <w:rPr>
          <w:rFonts w:ascii="Verdana" w:hAnsi="Verdana"/>
          <w:sz w:val="20"/>
          <w:szCs w:val="20"/>
          <w:vertAlign w:val="superscript"/>
          <w:lang w:val="bg-BG"/>
        </w:rPr>
      </w:pPr>
      <w:r w:rsidRPr="00FA479E">
        <w:rPr>
          <w:rFonts w:ascii="Verdana" w:hAnsi="Verdana"/>
          <w:sz w:val="20"/>
          <w:szCs w:val="20"/>
          <w:vertAlign w:val="superscript"/>
          <w:lang w:val="bg-BG"/>
        </w:rPr>
        <w:t>/наименование на участника/</w:t>
      </w:r>
    </w:p>
    <w:p w14:paraId="2187A832" w14:textId="77777777" w:rsidR="00FA479E" w:rsidRPr="00FA479E" w:rsidRDefault="00FA479E" w:rsidP="00FA479E">
      <w:pPr>
        <w:jc w:val="both"/>
        <w:rPr>
          <w:rFonts w:ascii="Verdana" w:hAnsi="Verdana"/>
          <w:b/>
          <w:sz w:val="20"/>
          <w:szCs w:val="20"/>
          <w:lang w:val="bg-BG"/>
        </w:rPr>
      </w:pPr>
    </w:p>
    <w:p w14:paraId="6C4C4301" w14:textId="08FE9F85" w:rsidR="00FA479E" w:rsidRPr="00FA479E" w:rsidRDefault="00FA479E" w:rsidP="00FA479E">
      <w:pPr>
        <w:tabs>
          <w:tab w:val="center" w:pos="4536"/>
          <w:tab w:val="right" w:pos="9000"/>
          <w:tab w:val="right" w:pos="9072"/>
        </w:tabs>
        <w:rPr>
          <w:rFonts w:ascii="Verdana" w:hAnsi="Verdana"/>
          <w:sz w:val="20"/>
          <w:szCs w:val="20"/>
          <w:lang w:val="bg-BG"/>
        </w:rPr>
      </w:pPr>
      <w:r w:rsidRPr="00FA479E">
        <w:rPr>
          <w:rFonts w:ascii="Verdana" w:hAnsi="Verdana"/>
          <w:sz w:val="20"/>
          <w:szCs w:val="20"/>
          <w:lang w:val="bg-BG"/>
        </w:rPr>
        <w:t>Относно: Процедура за възлагане на обществена поръчка с</w:t>
      </w:r>
      <w:r w:rsidRPr="00FA479E">
        <w:rPr>
          <w:rFonts w:ascii="Verdana" w:hAnsi="Verdana"/>
          <w:bCs/>
          <w:sz w:val="20"/>
          <w:szCs w:val="20"/>
          <w:lang w:val="bg-BG"/>
        </w:rPr>
        <w:t xml:space="preserve"> предмет: </w:t>
      </w:r>
      <w:r w:rsidR="00167083">
        <w:rPr>
          <w:rFonts w:ascii="Verdana" w:hAnsi="Verdana"/>
          <w:sz w:val="18"/>
          <w:szCs w:val="18"/>
          <w:lang w:val="bg-BG"/>
        </w:rPr>
        <w:t>ТТ001575</w:t>
      </w:r>
      <w:r w:rsidRPr="00FA479E">
        <w:rPr>
          <w:rFonts w:ascii="Verdana" w:hAnsi="Verdana"/>
          <w:sz w:val="18"/>
          <w:szCs w:val="18"/>
          <w:lang w:val="bg-BG"/>
        </w:rPr>
        <w:t xml:space="preserve"> </w:t>
      </w:r>
      <w:r w:rsidRPr="00FA479E">
        <w:rPr>
          <w:rFonts w:ascii="Verdana" w:hAnsi="Verdana"/>
          <w:sz w:val="20"/>
          <w:szCs w:val="20"/>
          <w:lang w:val="bg-BG"/>
        </w:rPr>
        <w:t>с</w:t>
      </w:r>
      <w:r w:rsidRPr="00FA479E">
        <w:rPr>
          <w:rFonts w:ascii="Verdana" w:hAnsi="Verdana"/>
          <w:bCs/>
          <w:sz w:val="20"/>
          <w:szCs w:val="20"/>
          <w:lang w:val="bg-BG"/>
        </w:rPr>
        <w:t xml:space="preserve"> предмет</w:t>
      </w:r>
      <w:r w:rsidRPr="00FA479E">
        <w:rPr>
          <w:rFonts w:ascii="Verdana" w:hAnsi="Verdana"/>
          <w:b/>
          <w:sz w:val="16"/>
          <w:szCs w:val="16"/>
          <w:lang w:val="bg-BG"/>
        </w:rPr>
        <w:t xml:space="preserve"> </w:t>
      </w:r>
      <w:r w:rsidRPr="00FA479E">
        <w:rPr>
          <w:rFonts w:ascii="Verdana" w:hAnsi="Verdana"/>
          <w:b/>
          <w:sz w:val="20"/>
          <w:szCs w:val="20"/>
          <w:lang w:val="bg-BG"/>
        </w:rPr>
        <w:t>„</w:t>
      </w:r>
      <w:r w:rsidR="00167083">
        <w:rPr>
          <w:rFonts w:ascii="Verdana" w:hAnsi="Verdana"/>
          <w:b/>
          <w:sz w:val="20"/>
          <w:szCs w:val="20"/>
          <w:lang w:val="bg-BG"/>
        </w:rPr>
        <w:t>Сервизно обслужване на леки и лекотоварни автомобили</w:t>
      </w:r>
      <w:r w:rsidRPr="00FA479E">
        <w:rPr>
          <w:rFonts w:ascii="Verdana" w:hAnsi="Verdana"/>
          <w:b/>
          <w:sz w:val="20"/>
          <w:szCs w:val="20"/>
          <w:lang w:val="bg-BG"/>
        </w:rPr>
        <w:t>“</w:t>
      </w:r>
      <w:r w:rsidR="00236C90">
        <w:rPr>
          <w:rFonts w:ascii="Verdana" w:hAnsi="Verdana"/>
          <w:b/>
          <w:sz w:val="20"/>
          <w:szCs w:val="20"/>
          <w:lang w:val="bg-BG"/>
        </w:rPr>
        <w:t>, в частта за обособена позиция…………….</w:t>
      </w:r>
    </w:p>
    <w:p w14:paraId="44B36A16" w14:textId="77777777" w:rsidR="00FA479E" w:rsidRPr="00FA479E" w:rsidRDefault="00FA479E" w:rsidP="00FA479E">
      <w:pPr>
        <w:jc w:val="both"/>
        <w:rPr>
          <w:rFonts w:ascii="Verdana" w:hAnsi="Verdana"/>
          <w:sz w:val="20"/>
          <w:szCs w:val="20"/>
          <w:lang w:val="bg-BG"/>
        </w:rPr>
      </w:pPr>
    </w:p>
    <w:p w14:paraId="31F9970C" w14:textId="77777777"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4F248505" w14:textId="77777777" w:rsidR="00FA479E" w:rsidRPr="00FA479E" w:rsidRDefault="00FA479E" w:rsidP="00FA479E">
      <w:pPr>
        <w:tabs>
          <w:tab w:val="center" w:pos="4536"/>
          <w:tab w:val="right" w:pos="9000"/>
          <w:tab w:val="right" w:pos="9072"/>
        </w:tabs>
        <w:jc w:val="center"/>
        <w:rPr>
          <w:rFonts w:ascii="Verdana" w:hAnsi="Verdana" w:cs="Arial"/>
          <w:bCs/>
          <w:sz w:val="20"/>
          <w:szCs w:val="20"/>
          <w:lang w:val="bg-BG"/>
        </w:rPr>
      </w:pPr>
      <w:r w:rsidRPr="00FA479E">
        <w:rPr>
          <w:rFonts w:ascii="Verdana" w:hAnsi="Verdana" w:cs="Arial"/>
          <w:bCs/>
          <w:sz w:val="20"/>
          <w:szCs w:val="20"/>
          <w:lang w:val="bg-BG"/>
        </w:rPr>
        <w:t>Д Е К Л А Р И Р А М:</w:t>
      </w:r>
    </w:p>
    <w:p w14:paraId="470FEC9A" w14:textId="77777777" w:rsidR="00FA479E" w:rsidRPr="00FA479E" w:rsidRDefault="00FA479E" w:rsidP="00FA479E">
      <w:pPr>
        <w:tabs>
          <w:tab w:val="center" w:pos="4536"/>
          <w:tab w:val="right" w:pos="9000"/>
          <w:tab w:val="right" w:pos="9072"/>
        </w:tabs>
        <w:jc w:val="center"/>
        <w:rPr>
          <w:rFonts w:ascii="Verdana" w:hAnsi="Verdana" w:cs="Arial"/>
          <w:bCs/>
          <w:sz w:val="20"/>
          <w:szCs w:val="20"/>
          <w:lang w:val="bg-BG"/>
        </w:rPr>
      </w:pPr>
    </w:p>
    <w:p w14:paraId="48F4BD57" w14:textId="77777777" w:rsidR="00FA479E" w:rsidRPr="00FA479E" w:rsidRDefault="00FA479E" w:rsidP="00FA479E">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FA479E">
        <w:rPr>
          <w:rFonts w:ascii="Verdana" w:hAnsi="Verdana"/>
          <w:sz w:val="20"/>
          <w:szCs w:val="20"/>
          <w:lang w:val="bg-BG"/>
        </w:rPr>
        <w:t>Представляваният от мен участник не е свързано лице по смисъла на §2, т.</w:t>
      </w:r>
      <w:r w:rsidRPr="00FA479E">
        <w:rPr>
          <w:rFonts w:ascii="Verdana" w:hAnsi="Verdana" w:cs="Tahoma"/>
          <w:iCs/>
          <w:color w:val="000000"/>
          <w:sz w:val="20"/>
          <w:szCs w:val="20"/>
          <w:lang w:val="bg-BG"/>
        </w:rPr>
        <w:t>45.</w:t>
      </w:r>
      <w:r w:rsidRPr="00FA479E">
        <w:rPr>
          <w:rFonts w:ascii="Verdana" w:hAnsi="Verdana" w:cs="Tahoma"/>
          <w:color w:val="000000"/>
          <w:sz w:val="20"/>
          <w:szCs w:val="20"/>
          <w:lang w:val="bg-BG"/>
        </w:rPr>
        <w:t xml:space="preserve"> от Допълнителни разпоредби на </w:t>
      </w:r>
      <w:r w:rsidRPr="00FA479E">
        <w:rPr>
          <w:rFonts w:ascii="Verdana" w:hAnsi="Verdana" w:cs="Tahoma"/>
          <w:sz w:val="20"/>
          <w:szCs w:val="20"/>
          <w:lang w:val="bg-BG"/>
        </w:rPr>
        <w:t>ЗОП във връзка с § 1, т.13 и 14 от допълнителните разпоредби на Закона</w:t>
      </w:r>
      <w:r w:rsidRPr="00FA479E">
        <w:rPr>
          <w:rFonts w:ascii="Verdana" w:hAnsi="Verdana" w:cs="Tahoma"/>
          <w:color w:val="000000"/>
          <w:sz w:val="20"/>
          <w:szCs w:val="20"/>
          <w:lang w:val="bg-BG"/>
        </w:rPr>
        <w:t xml:space="preserve"> за публичното предлагане на ценни книжа</w:t>
      </w:r>
      <w:r w:rsidRPr="00FA479E">
        <w:rPr>
          <w:rFonts w:ascii="Verdana" w:hAnsi="Verdana"/>
          <w:sz w:val="20"/>
          <w:szCs w:val="20"/>
          <w:lang w:val="bg-BG"/>
        </w:rPr>
        <w:t xml:space="preserve"> от допълнителните разпоредби на ЗОП с друг участник в настоящата процедура.</w:t>
      </w:r>
    </w:p>
    <w:p w14:paraId="701093EF" w14:textId="77777777" w:rsidR="00FA479E" w:rsidRPr="00FA479E" w:rsidRDefault="00FA479E" w:rsidP="00FA479E">
      <w:pPr>
        <w:overflowPunct w:val="0"/>
        <w:autoSpaceDE w:val="0"/>
        <w:autoSpaceDN w:val="0"/>
        <w:adjustRightInd w:val="0"/>
        <w:ind w:left="-57" w:firstLine="57"/>
        <w:jc w:val="both"/>
        <w:outlineLvl w:val="0"/>
        <w:rPr>
          <w:rFonts w:ascii="Verdana" w:hAnsi="Verdana"/>
          <w:sz w:val="20"/>
          <w:szCs w:val="20"/>
          <w:lang w:val="bg-BG"/>
        </w:rPr>
      </w:pPr>
    </w:p>
    <w:p w14:paraId="47083627" w14:textId="77777777" w:rsidR="00FA479E" w:rsidRPr="00FA479E" w:rsidRDefault="00FA479E" w:rsidP="00FA479E">
      <w:pPr>
        <w:shd w:val="clear" w:color="auto" w:fill="FFFFFF"/>
        <w:spacing w:line="276" w:lineRule="auto"/>
        <w:ind w:firstLine="360"/>
        <w:jc w:val="both"/>
        <w:rPr>
          <w:rFonts w:ascii="Verdana" w:hAnsi="Verdana"/>
          <w:sz w:val="20"/>
          <w:szCs w:val="20"/>
          <w:lang w:val="bg-BG"/>
        </w:rPr>
      </w:pPr>
    </w:p>
    <w:p w14:paraId="2112599A" w14:textId="77777777" w:rsidR="00FA479E" w:rsidRPr="00FA479E" w:rsidRDefault="00FA479E" w:rsidP="00FA479E">
      <w:pPr>
        <w:shd w:val="clear" w:color="auto" w:fill="FFFFFF"/>
        <w:spacing w:line="276" w:lineRule="auto"/>
        <w:ind w:firstLine="360"/>
        <w:jc w:val="both"/>
        <w:rPr>
          <w:rFonts w:ascii="Verdana" w:hAnsi="Verdana"/>
          <w:sz w:val="20"/>
          <w:szCs w:val="20"/>
          <w:lang w:val="bg-BG"/>
        </w:rPr>
      </w:pPr>
      <w:r w:rsidRPr="00FA479E">
        <w:rPr>
          <w:rFonts w:ascii="Verdana" w:hAnsi="Verdana"/>
          <w:sz w:val="20"/>
          <w:szCs w:val="20"/>
          <w:lang w:val="bg-BG"/>
        </w:rPr>
        <w:t>Известна ми е отговорността по чл.313 от Наказателния кодекс за посочване на неверни данни.</w:t>
      </w:r>
    </w:p>
    <w:p w14:paraId="58041DD8" w14:textId="77777777" w:rsidR="00FA479E" w:rsidRPr="00FA479E" w:rsidRDefault="00FA479E" w:rsidP="00FA479E">
      <w:pPr>
        <w:keepLines/>
        <w:overflowPunct w:val="0"/>
        <w:autoSpaceDE w:val="0"/>
        <w:autoSpaceDN w:val="0"/>
        <w:spacing w:before="120" w:after="120"/>
        <w:ind w:firstLine="360"/>
        <w:jc w:val="both"/>
        <w:rPr>
          <w:rFonts w:ascii="Verdana" w:hAnsi="Verdana"/>
          <w:sz w:val="20"/>
          <w:szCs w:val="20"/>
          <w:lang w:val="bg-BG"/>
        </w:rPr>
      </w:pPr>
      <w:r w:rsidRPr="00FA479E">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0F9CA73" w14:textId="77777777" w:rsidR="00FA479E" w:rsidRPr="00FA479E" w:rsidRDefault="00FA479E" w:rsidP="00FA479E">
      <w:pPr>
        <w:overflowPunct w:val="0"/>
        <w:autoSpaceDE w:val="0"/>
        <w:autoSpaceDN w:val="0"/>
        <w:adjustRightInd w:val="0"/>
        <w:spacing w:before="1080" w:after="600"/>
        <w:jc w:val="both"/>
        <w:outlineLvl w:val="0"/>
        <w:rPr>
          <w:rFonts w:ascii="Verdana" w:hAnsi="Verdana" w:cs="Arial"/>
          <w:bCs/>
          <w:sz w:val="20"/>
          <w:szCs w:val="20"/>
          <w:lang w:val="bg-BG"/>
        </w:rPr>
      </w:pPr>
      <w:r w:rsidRPr="00FA479E">
        <w:rPr>
          <w:rFonts w:ascii="Verdana" w:hAnsi="Verdana"/>
          <w:sz w:val="20"/>
          <w:szCs w:val="20"/>
          <w:lang w:val="bg-BG"/>
        </w:rPr>
        <w:t xml:space="preserve"> Дата: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Декларатор: ...........................</w:t>
      </w:r>
    </w:p>
    <w:p w14:paraId="79D87597" w14:textId="77777777" w:rsidR="00FA479E" w:rsidRPr="00FA479E" w:rsidRDefault="00FA479E" w:rsidP="00FA479E">
      <w:pPr>
        <w:keepLines/>
        <w:spacing w:after="240"/>
        <w:jc w:val="both"/>
        <w:rPr>
          <w:rFonts w:ascii="Verdana" w:hAnsi="Verdana"/>
          <w:b/>
          <w:sz w:val="20"/>
          <w:szCs w:val="20"/>
          <w:lang w:val="bg-BG"/>
        </w:rPr>
      </w:pPr>
    </w:p>
    <w:p w14:paraId="00241D91" w14:textId="77777777" w:rsidR="00FA479E" w:rsidRPr="00FA479E" w:rsidRDefault="00FA479E" w:rsidP="00FA479E">
      <w:pPr>
        <w:spacing w:after="200" w:line="276" w:lineRule="auto"/>
        <w:rPr>
          <w:rFonts w:ascii="Verdana" w:hAnsi="Verdana"/>
          <w:b/>
          <w:sz w:val="20"/>
          <w:szCs w:val="20"/>
          <w:lang w:val="bg-BG"/>
        </w:rPr>
      </w:pPr>
    </w:p>
    <w:p w14:paraId="048EF2F6" w14:textId="77777777" w:rsidR="00FA479E" w:rsidRPr="00FA479E" w:rsidRDefault="00FA479E" w:rsidP="00FA479E">
      <w:pPr>
        <w:spacing w:after="200" w:line="276" w:lineRule="auto"/>
        <w:rPr>
          <w:rFonts w:asciiTheme="minorHAnsi" w:eastAsiaTheme="minorHAnsi" w:hAnsiTheme="minorHAnsi" w:cstheme="minorBidi"/>
          <w:sz w:val="22"/>
          <w:szCs w:val="22"/>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2F988E7F" w14:textId="77777777" w:rsidR="006A0B58" w:rsidRDefault="006A0B58"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1EC571CB" w14:textId="77777777" w:rsidR="006A0B58" w:rsidRDefault="006A0B58" w:rsidP="00815B8B">
      <w:pPr>
        <w:keepLines/>
        <w:spacing w:after="200" w:line="276" w:lineRule="auto"/>
        <w:rPr>
          <w:rFonts w:ascii="Verdana" w:hAnsi="Verdana" w:cs="Arial"/>
          <w:bCs/>
          <w:sz w:val="20"/>
          <w:szCs w:val="20"/>
          <w:lang w:val="bg-BG"/>
        </w:rPr>
      </w:pPr>
    </w:p>
    <w:p w14:paraId="17AB3D4F" w14:textId="77777777" w:rsidR="006A0B58" w:rsidRDefault="006A0B58" w:rsidP="00815B8B">
      <w:pPr>
        <w:keepLines/>
        <w:spacing w:after="200" w:line="276" w:lineRule="auto"/>
        <w:rPr>
          <w:rFonts w:ascii="Verdana" w:hAnsi="Verdana" w:cs="Arial"/>
          <w:bCs/>
          <w:sz w:val="20"/>
          <w:szCs w:val="20"/>
          <w:lang w:val="bg-BG"/>
        </w:rPr>
      </w:pPr>
    </w:p>
    <w:p w14:paraId="1F5BBAE5" w14:textId="77777777" w:rsidR="006A0B58" w:rsidRDefault="006A0B58" w:rsidP="00815B8B">
      <w:pPr>
        <w:keepLines/>
        <w:spacing w:after="200" w:line="276" w:lineRule="auto"/>
        <w:rPr>
          <w:rFonts w:ascii="Verdana" w:hAnsi="Verdana" w:cs="Arial"/>
          <w:bCs/>
          <w:sz w:val="20"/>
          <w:szCs w:val="20"/>
          <w:lang w:val="bg-BG"/>
        </w:rPr>
      </w:pPr>
    </w:p>
    <w:p w14:paraId="6BD138DE" w14:textId="77777777" w:rsidR="00E33DA5" w:rsidRDefault="00E33DA5" w:rsidP="00815B8B">
      <w:pPr>
        <w:keepLines/>
        <w:spacing w:after="200" w:line="276" w:lineRule="auto"/>
        <w:rPr>
          <w:rFonts w:ascii="Verdana" w:hAnsi="Verdana" w:cs="Arial"/>
          <w:bCs/>
          <w:sz w:val="20"/>
          <w:szCs w:val="20"/>
          <w:lang w:val="bg-BG"/>
        </w:rPr>
      </w:pPr>
    </w:p>
    <w:p w14:paraId="547F9090" w14:textId="77777777" w:rsidR="00E33DA5" w:rsidRDefault="00E33DA5" w:rsidP="00815B8B">
      <w:pPr>
        <w:keepLines/>
        <w:spacing w:after="200" w:line="276" w:lineRule="auto"/>
        <w:rPr>
          <w:rFonts w:ascii="Verdana" w:hAnsi="Verdana" w:cs="Arial"/>
          <w:bCs/>
          <w:sz w:val="20"/>
          <w:szCs w:val="20"/>
          <w:lang w:val="bg-BG"/>
        </w:rPr>
      </w:pPr>
    </w:p>
    <w:p w14:paraId="6EBA2764" w14:textId="77777777" w:rsidR="00BB6E89" w:rsidRDefault="00BB6E89" w:rsidP="00BB6E89">
      <w:pPr>
        <w:rPr>
          <w:lang w:val="bg-BG"/>
        </w:rPr>
      </w:pPr>
    </w:p>
    <w:p w14:paraId="76860CA1" w14:textId="77777777" w:rsidR="00BB6E89" w:rsidRDefault="00BB6E89" w:rsidP="00BB6E89">
      <w:pPr>
        <w:rPr>
          <w:lang w:val="bg-BG"/>
        </w:rPr>
      </w:pPr>
    </w:p>
    <w:p w14:paraId="0F9F6C82" w14:textId="77777777" w:rsidR="00BB6E89" w:rsidRDefault="00BB6E89" w:rsidP="00BB6E89">
      <w:pPr>
        <w:rPr>
          <w:lang w:val="en-US"/>
        </w:rPr>
      </w:pPr>
    </w:p>
    <w:p w14:paraId="3F2E6BE4" w14:textId="77777777" w:rsidR="00EF0181" w:rsidRDefault="00EF0181" w:rsidP="00BB6E89">
      <w:pPr>
        <w:rPr>
          <w:lang w:val="en-US"/>
        </w:rPr>
      </w:pPr>
    </w:p>
    <w:p w14:paraId="3BFA2790" w14:textId="77777777" w:rsidR="00EF0181" w:rsidRDefault="00EF0181" w:rsidP="00BB6E89">
      <w:pPr>
        <w:rPr>
          <w:lang w:val="en-US"/>
        </w:rPr>
      </w:pPr>
    </w:p>
    <w:p w14:paraId="6E3BC054" w14:textId="77777777" w:rsidR="00EF0181" w:rsidRDefault="00EF0181" w:rsidP="00BB6E89">
      <w:pPr>
        <w:rPr>
          <w:lang w:val="en-US"/>
        </w:rPr>
      </w:pPr>
    </w:p>
    <w:p w14:paraId="2F8B29F0" w14:textId="77777777" w:rsidR="00EF0181" w:rsidRDefault="00EF0181" w:rsidP="00BB6E89">
      <w:pPr>
        <w:rPr>
          <w:lang w:val="en-US"/>
        </w:rPr>
      </w:pPr>
    </w:p>
    <w:p w14:paraId="7D32150C" w14:textId="77777777" w:rsidR="00EF0181" w:rsidRDefault="00EF0181" w:rsidP="00BB6E89">
      <w:pPr>
        <w:rPr>
          <w:lang w:val="en-US"/>
        </w:rPr>
      </w:pPr>
    </w:p>
    <w:p w14:paraId="7CD5BF57" w14:textId="77777777" w:rsidR="00EF0181" w:rsidRDefault="00EF0181" w:rsidP="00BB6E89">
      <w:pPr>
        <w:rPr>
          <w:lang w:val="en-US"/>
        </w:rPr>
      </w:pPr>
    </w:p>
    <w:p w14:paraId="1ACAF07A" w14:textId="77777777" w:rsidR="00EF0181" w:rsidRDefault="00EF0181" w:rsidP="00BB6E89">
      <w:pPr>
        <w:rPr>
          <w:lang w:val="en-US"/>
        </w:rPr>
      </w:pPr>
    </w:p>
    <w:p w14:paraId="4238BF02" w14:textId="77777777" w:rsidR="00EF0181" w:rsidRPr="00EF0181" w:rsidRDefault="00EF0181" w:rsidP="00BB6E89">
      <w:pPr>
        <w:rPr>
          <w:lang w:val="en-US"/>
        </w:rPr>
      </w:pPr>
    </w:p>
    <w:p w14:paraId="72127FFB" w14:textId="77777777" w:rsidR="00BB6E89" w:rsidRDefault="00BB6E89" w:rsidP="00BB6E89">
      <w:pPr>
        <w:rPr>
          <w:lang w:val="bg-BG"/>
        </w:rPr>
      </w:pPr>
    </w:p>
    <w:p w14:paraId="4AC4A855" w14:textId="77777777" w:rsidR="00BB6E89" w:rsidRDefault="00BB6E89" w:rsidP="00BB6E89">
      <w:pPr>
        <w:rPr>
          <w:lang w:val="bg-BG"/>
        </w:rPr>
      </w:pPr>
    </w:p>
    <w:p w14:paraId="1140F9AA" w14:textId="77777777" w:rsidR="00E33DA5" w:rsidRDefault="00E33DA5" w:rsidP="00BB6E89">
      <w:pPr>
        <w:rPr>
          <w:lang w:val="bg-BG"/>
        </w:rPr>
      </w:pPr>
    </w:p>
    <w:p w14:paraId="04B6A5D6" w14:textId="77777777" w:rsidR="00E33DA5" w:rsidRDefault="00E33DA5" w:rsidP="00BB6E89">
      <w:pPr>
        <w:rPr>
          <w:lang w:val="bg-BG"/>
        </w:rPr>
      </w:pPr>
    </w:p>
    <w:p w14:paraId="6E04A342" w14:textId="77777777" w:rsidR="00E33DA5" w:rsidRDefault="00E33DA5" w:rsidP="00BB6E89">
      <w:pPr>
        <w:rPr>
          <w:lang w:val="bg-BG"/>
        </w:rPr>
      </w:pPr>
    </w:p>
    <w:p w14:paraId="42F814BC" w14:textId="77777777" w:rsidR="00E33DA5" w:rsidRDefault="00E33DA5" w:rsidP="00BB6E89">
      <w:pPr>
        <w:rPr>
          <w:lang w:val="bg-BG"/>
        </w:rPr>
      </w:pPr>
    </w:p>
    <w:p w14:paraId="42405094" w14:textId="77777777" w:rsidR="00E33DA5" w:rsidRDefault="00E33DA5" w:rsidP="00BB6E89">
      <w:pPr>
        <w:rPr>
          <w:lang w:val="bg-BG"/>
        </w:rPr>
      </w:pPr>
    </w:p>
    <w:p w14:paraId="38602744" w14:textId="77777777" w:rsidR="00E33DA5" w:rsidRDefault="00E33DA5" w:rsidP="00BB6E89">
      <w:pPr>
        <w:rPr>
          <w:lang w:val="bg-BG"/>
        </w:rPr>
      </w:pPr>
    </w:p>
    <w:p w14:paraId="0860AFD8" w14:textId="77777777" w:rsidR="00E33DA5" w:rsidRDefault="00E33DA5" w:rsidP="006A0B58">
      <w:pPr>
        <w:pStyle w:val="Header"/>
        <w:tabs>
          <w:tab w:val="center" w:pos="6272"/>
        </w:tabs>
        <w:jc w:val="right"/>
        <w:rPr>
          <w:lang w:val="bg-BG"/>
        </w:rPr>
      </w:pPr>
    </w:p>
    <w:p w14:paraId="0046A480" w14:textId="77777777" w:rsidR="00E33DA5" w:rsidRDefault="00E33DA5" w:rsidP="006A0B58">
      <w:pPr>
        <w:pStyle w:val="Header"/>
        <w:tabs>
          <w:tab w:val="center" w:pos="6272"/>
        </w:tabs>
        <w:jc w:val="right"/>
        <w:rPr>
          <w:lang w:val="bg-BG"/>
        </w:rPr>
      </w:pPr>
    </w:p>
    <w:p w14:paraId="31216A5D" w14:textId="77777777" w:rsidR="00E33DA5" w:rsidRDefault="00E33DA5" w:rsidP="006A0B58">
      <w:pPr>
        <w:pStyle w:val="Header"/>
        <w:tabs>
          <w:tab w:val="center" w:pos="6272"/>
        </w:tabs>
        <w:jc w:val="right"/>
        <w:rPr>
          <w:lang w:val="bg-BG"/>
        </w:rPr>
      </w:pPr>
    </w:p>
    <w:p w14:paraId="69FA3D89" w14:textId="77777777" w:rsidR="00E33DA5" w:rsidRDefault="00E33DA5" w:rsidP="006A0B58">
      <w:pPr>
        <w:pStyle w:val="Header"/>
        <w:tabs>
          <w:tab w:val="center" w:pos="6272"/>
        </w:tabs>
        <w:jc w:val="right"/>
        <w:rPr>
          <w:lang w:val="bg-BG"/>
        </w:rPr>
      </w:pPr>
    </w:p>
    <w:p w14:paraId="4017B17F" w14:textId="77777777" w:rsidR="00E33DA5" w:rsidRDefault="00E33DA5" w:rsidP="006A0B58">
      <w:pPr>
        <w:pStyle w:val="Header"/>
        <w:tabs>
          <w:tab w:val="center" w:pos="6272"/>
        </w:tabs>
        <w:jc w:val="right"/>
        <w:rPr>
          <w:lang w:val="bg-BG"/>
        </w:rPr>
      </w:pPr>
    </w:p>
    <w:p w14:paraId="68013139" w14:textId="77777777" w:rsidR="00E33DA5" w:rsidRDefault="00E33DA5" w:rsidP="006A0B58">
      <w:pPr>
        <w:pStyle w:val="Header"/>
        <w:tabs>
          <w:tab w:val="center" w:pos="6272"/>
        </w:tabs>
        <w:jc w:val="right"/>
        <w:rPr>
          <w:lang w:val="bg-BG"/>
        </w:rPr>
      </w:pPr>
    </w:p>
    <w:p w14:paraId="10CA3A9E" w14:textId="77777777" w:rsidR="00E33DA5" w:rsidRDefault="00E33DA5" w:rsidP="006A0B58">
      <w:pPr>
        <w:pStyle w:val="Header"/>
        <w:tabs>
          <w:tab w:val="center" w:pos="6272"/>
        </w:tabs>
        <w:jc w:val="right"/>
        <w:rPr>
          <w:lang w:val="bg-BG"/>
        </w:rPr>
      </w:pPr>
    </w:p>
    <w:p w14:paraId="393769E2" w14:textId="77777777" w:rsidR="00E33DA5" w:rsidRDefault="00E33DA5" w:rsidP="006A0B58">
      <w:pPr>
        <w:pStyle w:val="Header"/>
        <w:tabs>
          <w:tab w:val="center" w:pos="6272"/>
        </w:tabs>
        <w:jc w:val="right"/>
        <w:rPr>
          <w:lang w:val="bg-BG"/>
        </w:rPr>
      </w:pPr>
    </w:p>
    <w:p w14:paraId="39A7131D" w14:textId="77777777" w:rsidR="005A2E4B" w:rsidRDefault="005A2E4B" w:rsidP="003C76AD">
      <w:pPr>
        <w:pStyle w:val="Title"/>
        <w:rPr>
          <w:rFonts w:ascii="Verdana" w:hAnsi="Verdana" w:cs="Arial"/>
          <w:sz w:val="20"/>
          <w:szCs w:val="20"/>
          <w:lang w:val="bg-BG"/>
        </w:rPr>
      </w:pPr>
    </w:p>
    <w:p w14:paraId="5995213E" w14:textId="77777777" w:rsidR="005A2E4B" w:rsidRDefault="005A2E4B" w:rsidP="003C76AD">
      <w:pPr>
        <w:pStyle w:val="Title"/>
        <w:rPr>
          <w:rFonts w:ascii="Verdana" w:hAnsi="Verdana" w:cs="Arial"/>
          <w:sz w:val="20"/>
          <w:szCs w:val="20"/>
          <w:lang w:val="bg-BG"/>
        </w:rPr>
      </w:pPr>
    </w:p>
    <w:p w14:paraId="49291BF8" w14:textId="77777777" w:rsidR="005A2E4B" w:rsidRDefault="005A2E4B" w:rsidP="003C76AD">
      <w:pPr>
        <w:pStyle w:val="Title"/>
        <w:rPr>
          <w:rFonts w:ascii="Verdana" w:hAnsi="Verdana" w:cs="Arial"/>
          <w:sz w:val="20"/>
          <w:szCs w:val="20"/>
          <w:lang w:val="bg-BG"/>
        </w:rPr>
      </w:pPr>
    </w:p>
    <w:p w14:paraId="4922C7C5" w14:textId="77777777" w:rsidR="005A2E4B" w:rsidRDefault="005A2E4B" w:rsidP="003C76AD">
      <w:pPr>
        <w:pStyle w:val="Title"/>
        <w:rPr>
          <w:rFonts w:ascii="Verdana" w:hAnsi="Verdana" w:cs="Arial"/>
          <w:sz w:val="20"/>
          <w:szCs w:val="20"/>
          <w:lang w:val="bg-BG"/>
        </w:rPr>
      </w:pPr>
    </w:p>
    <w:p w14:paraId="56569FC4" w14:textId="77777777" w:rsidR="005A2E4B" w:rsidRDefault="005A2E4B" w:rsidP="003C76AD">
      <w:pPr>
        <w:pStyle w:val="Title"/>
        <w:rPr>
          <w:rFonts w:ascii="Verdana" w:hAnsi="Verdana" w:cs="Arial"/>
          <w:sz w:val="20"/>
          <w:szCs w:val="20"/>
          <w:lang w:val="bg-BG"/>
        </w:rPr>
      </w:pPr>
    </w:p>
    <w:p w14:paraId="543BFBD1" w14:textId="77777777" w:rsidR="005A2E4B" w:rsidRDefault="005A2E4B" w:rsidP="003C76AD">
      <w:pPr>
        <w:pStyle w:val="Title"/>
        <w:rPr>
          <w:rFonts w:ascii="Verdana" w:hAnsi="Verdana" w:cs="Arial"/>
          <w:sz w:val="20"/>
          <w:szCs w:val="20"/>
          <w:lang w:val="bg-BG"/>
        </w:rPr>
      </w:pPr>
    </w:p>
    <w:p w14:paraId="1C38640F" w14:textId="77777777" w:rsidR="005A2E4B" w:rsidRDefault="005A2E4B" w:rsidP="003C76AD">
      <w:pPr>
        <w:pStyle w:val="Title"/>
        <w:rPr>
          <w:rFonts w:ascii="Verdana" w:hAnsi="Verdana" w:cs="Arial"/>
          <w:sz w:val="20"/>
          <w:szCs w:val="20"/>
          <w:lang w:val="bg-BG"/>
        </w:rPr>
      </w:pPr>
    </w:p>
    <w:p w14:paraId="3A6352D7" w14:textId="77777777" w:rsidR="005A2E4B" w:rsidRDefault="005A2E4B" w:rsidP="003C76AD">
      <w:pPr>
        <w:pStyle w:val="Title"/>
        <w:rPr>
          <w:rFonts w:ascii="Verdana" w:hAnsi="Verdana" w:cs="Arial"/>
          <w:sz w:val="20"/>
          <w:szCs w:val="20"/>
          <w:lang w:val="bg-BG"/>
        </w:rPr>
      </w:pPr>
    </w:p>
    <w:p w14:paraId="0F6DCF36" w14:textId="77777777" w:rsidR="005A2E4B" w:rsidRDefault="005A2E4B" w:rsidP="003C76AD">
      <w:pPr>
        <w:pStyle w:val="Title"/>
        <w:rPr>
          <w:rFonts w:ascii="Verdana" w:hAnsi="Verdana" w:cs="Arial"/>
          <w:sz w:val="20"/>
          <w:szCs w:val="20"/>
          <w:lang w:val="bg-BG"/>
        </w:rPr>
      </w:pPr>
    </w:p>
    <w:p w14:paraId="02B2FA93" w14:textId="77777777" w:rsidR="005A2E4B" w:rsidRDefault="005A2E4B" w:rsidP="003C76AD">
      <w:pPr>
        <w:pStyle w:val="Title"/>
        <w:rPr>
          <w:rFonts w:ascii="Verdana" w:hAnsi="Verdana" w:cs="Arial"/>
          <w:sz w:val="20"/>
          <w:szCs w:val="20"/>
          <w:lang w:val="bg-BG"/>
        </w:rPr>
      </w:pPr>
    </w:p>
    <w:p w14:paraId="27439679" w14:textId="77777777" w:rsidR="005A2E4B" w:rsidRDefault="005A2E4B" w:rsidP="003C76AD">
      <w:pPr>
        <w:pStyle w:val="Title"/>
        <w:rPr>
          <w:rFonts w:ascii="Verdana" w:hAnsi="Verdana" w:cs="Arial"/>
          <w:sz w:val="20"/>
          <w:szCs w:val="20"/>
          <w:lang w:val="bg-BG"/>
        </w:rPr>
      </w:pPr>
    </w:p>
    <w:p w14:paraId="66F054DB" w14:textId="77777777" w:rsidR="005A2E4B" w:rsidRDefault="005A2E4B" w:rsidP="003C76AD">
      <w:pPr>
        <w:pStyle w:val="Title"/>
        <w:rPr>
          <w:rFonts w:ascii="Verdana" w:hAnsi="Verdana" w:cs="Arial"/>
          <w:sz w:val="20"/>
          <w:szCs w:val="20"/>
          <w:lang w:val="bg-BG"/>
        </w:rPr>
      </w:pPr>
    </w:p>
    <w:p w14:paraId="2CF44F8B" w14:textId="77777777" w:rsidR="005A2E4B" w:rsidRDefault="005A2E4B" w:rsidP="003C76AD">
      <w:pPr>
        <w:pStyle w:val="Title"/>
        <w:rPr>
          <w:rFonts w:ascii="Verdana" w:hAnsi="Verdana" w:cs="Arial"/>
          <w:sz w:val="20"/>
          <w:szCs w:val="20"/>
          <w:lang w:val="bg-BG"/>
        </w:rPr>
      </w:pPr>
    </w:p>
    <w:p w14:paraId="339C563F" w14:textId="77777777" w:rsidR="005A2E4B" w:rsidRDefault="005A2E4B" w:rsidP="003C76AD">
      <w:pPr>
        <w:pStyle w:val="Title"/>
        <w:rPr>
          <w:rFonts w:ascii="Verdana" w:hAnsi="Verdana" w:cs="Arial"/>
          <w:sz w:val="20"/>
          <w:szCs w:val="20"/>
          <w:lang w:val="bg-BG"/>
        </w:rPr>
      </w:pPr>
    </w:p>
    <w:p w14:paraId="0FA5850F" w14:textId="77777777" w:rsidR="005A2E4B" w:rsidRDefault="005A2E4B" w:rsidP="003C76AD">
      <w:pPr>
        <w:pStyle w:val="Title"/>
        <w:rPr>
          <w:rFonts w:ascii="Verdana" w:hAnsi="Verdana" w:cs="Arial"/>
          <w:sz w:val="20"/>
          <w:szCs w:val="20"/>
          <w:lang w:val="bg-BG"/>
        </w:rPr>
      </w:pPr>
    </w:p>
    <w:p w14:paraId="5BEE3F94" w14:textId="77777777" w:rsidR="005A2E4B" w:rsidRDefault="005A2E4B" w:rsidP="003C76AD">
      <w:pPr>
        <w:pStyle w:val="Title"/>
        <w:rPr>
          <w:rFonts w:ascii="Verdana" w:hAnsi="Verdana" w:cs="Arial"/>
          <w:sz w:val="20"/>
          <w:szCs w:val="20"/>
          <w:lang w:val="bg-BG"/>
        </w:rPr>
      </w:pPr>
    </w:p>
    <w:p w14:paraId="5E09F445" w14:textId="77777777" w:rsidR="005A2E4B" w:rsidRDefault="005A2E4B" w:rsidP="003C76AD">
      <w:pPr>
        <w:pStyle w:val="Title"/>
        <w:rPr>
          <w:rFonts w:ascii="Verdana" w:hAnsi="Verdana" w:cs="Arial"/>
          <w:sz w:val="20"/>
          <w:szCs w:val="20"/>
          <w:lang w:val="bg-BG"/>
        </w:rPr>
      </w:pPr>
    </w:p>
    <w:p w14:paraId="3EECDD4C" w14:textId="77777777" w:rsidR="005A2E4B" w:rsidRDefault="005A2E4B" w:rsidP="003C76AD">
      <w:pPr>
        <w:pStyle w:val="Title"/>
        <w:rPr>
          <w:rFonts w:ascii="Verdana" w:hAnsi="Verdana" w:cs="Arial"/>
          <w:sz w:val="20"/>
          <w:szCs w:val="20"/>
          <w:lang w:val="bg-BG"/>
        </w:rPr>
      </w:pPr>
    </w:p>
    <w:p w14:paraId="1FF28B79" w14:textId="77777777" w:rsidR="005A2E4B" w:rsidRDefault="005A2E4B" w:rsidP="003C76AD">
      <w:pPr>
        <w:pStyle w:val="Title"/>
        <w:rPr>
          <w:rFonts w:ascii="Verdana" w:hAnsi="Verdana" w:cs="Arial"/>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7216"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A16557" w:rsidRPr="00CF6A39" w:rsidRDefault="00A16557"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A16557" w:rsidRPr="00CF6A39" w:rsidRDefault="00A16557"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14:paraId="351667A0" w14:textId="77777777" w:rsidR="006A0B58" w:rsidRDefault="006A0B58" w:rsidP="00815B8B">
      <w:pPr>
        <w:keepLines/>
        <w:spacing w:after="200" w:line="276" w:lineRule="auto"/>
        <w:rPr>
          <w:rFonts w:ascii="Verdana" w:hAnsi="Verdana" w:cs="Arial"/>
          <w:bCs/>
          <w:sz w:val="20"/>
          <w:szCs w:val="20"/>
          <w:lang w:val="bg-BG"/>
        </w:rPr>
      </w:pPr>
    </w:p>
    <w:p w14:paraId="3792360C" w14:textId="77777777" w:rsidR="006A0B58" w:rsidRDefault="006A0B58" w:rsidP="00815B8B">
      <w:pPr>
        <w:keepLines/>
        <w:spacing w:after="200" w:line="276" w:lineRule="auto"/>
        <w:rPr>
          <w:rFonts w:ascii="Verdana" w:hAnsi="Verdana" w:cs="Arial"/>
          <w:bCs/>
          <w:sz w:val="20"/>
          <w:szCs w:val="20"/>
          <w:lang w:val="bg-BG"/>
        </w:rPr>
      </w:pPr>
    </w:p>
    <w:p w14:paraId="7F304ACA" w14:textId="77777777" w:rsidR="006A0B58" w:rsidRPr="00815B8B" w:rsidRDefault="006A0B58"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33DA5">
      <w:footerReference w:type="default" r:id="rId19"/>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3ABF9" w14:textId="77777777" w:rsidR="00F438EF" w:rsidRDefault="00F438EF" w:rsidP="00EA0376">
      <w:r>
        <w:separator/>
      </w:r>
    </w:p>
  </w:endnote>
  <w:endnote w:type="continuationSeparator" w:id="0">
    <w:p w14:paraId="069EFFA9" w14:textId="77777777" w:rsidR="00F438EF" w:rsidRDefault="00F438EF" w:rsidP="00EA0376">
      <w:r>
        <w:continuationSeparator/>
      </w:r>
    </w:p>
  </w:endnote>
  <w:endnote w:type="continuationNotice" w:id="1">
    <w:p w14:paraId="732F5F5A" w14:textId="77777777" w:rsidR="00F438EF" w:rsidRDefault="00F43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A16557" w:rsidRPr="006F2D6C" w:rsidRDefault="00A16557"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81F9F" w:rsidRPr="00B81F9F">
      <w:rPr>
        <w:rFonts w:ascii="Verdana" w:hAnsi="Verdana"/>
        <w:noProof/>
        <w:sz w:val="20"/>
        <w:lang w:val="ru-RU"/>
      </w:rPr>
      <w:t>11</w:t>
    </w:r>
    <w:r w:rsidRPr="006F2D6C">
      <w:rPr>
        <w:rFonts w:ascii="Verdana" w:hAnsi="Verdana"/>
        <w:sz w:val="20"/>
      </w:rPr>
      <w:fldChar w:fldCharType="end"/>
    </w:r>
  </w:p>
  <w:p w14:paraId="206AA52C" w14:textId="58912786" w:rsidR="00A16557" w:rsidRPr="006F2D6C" w:rsidRDefault="00A16557" w:rsidP="00BA48CE">
    <w:pPr>
      <w:pStyle w:val="Footer"/>
      <w:tabs>
        <w:tab w:val="right" w:pos="9000"/>
      </w:tabs>
      <w:rPr>
        <w:rFonts w:ascii="Verdana" w:hAnsi="Verdana"/>
        <w:sz w:val="20"/>
        <w:lang w:val="bg-BG"/>
      </w:rPr>
    </w:pPr>
    <w:r>
      <w:rPr>
        <w:rFonts w:ascii="Verdana" w:hAnsi="Verdana"/>
        <w:sz w:val="20"/>
        <w:lang w:val="bg-BG"/>
      </w:rPr>
      <w:t>ТТ001575</w:t>
    </w:r>
  </w:p>
  <w:p w14:paraId="364F3AAA" w14:textId="6C213F59" w:rsidR="00A16557" w:rsidRPr="002E32E0" w:rsidRDefault="00A16557"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A16557" w:rsidRPr="006F2D6C" w:rsidRDefault="00A16557"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E4FC1" w:rsidRPr="00AE4FC1">
      <w:rPr>
        <w:rFonts w:ascii="Verdana" w:hAnsi="Verdana"/>
        <w:noProof/>
        <w:sz w:val="20"/>
        <w:lang w:val="ru-RU"/>
      </w:rPr>
      <w:t>86</w:t>
    </w:r>
    <w:r w:rsidRPr="006F2D6C">
      <w:rPr>
        <w:rFonts w:ascii="Verdana" w:hAnsi="Verdana"/>
        <w:sz w:val="20"/>
      </w:rPr>
      <w:fldChar w:fldCharType="end"/>
    </w:r>
  </w:p>
  <w:p w14:paraId="21FD553A" w14:textId="77777777" w:rsidR="00A16557" w:rsidRPr="006F2D6C" w:rsidRDefault="00A16557" w:rsidP="00747E26">
    <w:pPr>
      <w:pStyle w:val="Footer"/>
      <w:tabs>
        <w:tab w:val="right" w:pos="9000"/>
      </w:tabs>
      <w:rPr>
        <w:rFonts w:ascii="Verdana" w:hAnsi="Verdana"/>
        <w:sz w:val="20"/>
        <w:lang w:val="bg-BG"/>
      </w:rPr>
    </w:pPr>
    <w:r>
      <w:rPr>
        <w:rFonts w:ascii="Verdana" w:hAnsi="Verdana"/>
        <w:sz w:val="20"/>
        <w:lang w:val="bg-BG"/>
      </w:rPr>
      <w:t>ТТ001546</w:t>
    </w:r>
  </w:p>
  <w:p w14:paraId="0EBB4F97" w14:textId="77777777" w:rsidR="00A16557" w:rsidRPr="002E32E0" w:rsidRDefault="00A16557" w:rsidP="00747E26">
    <w:pPr>
      <w:pStyle w:val="Footer"/>
      <w:tabs>
        <w:tab w:val="right" w:pos="9000"/>
      </w:tabs>
      <w:rPr>
        <w:rFonts w:ascii="Verdana" w:hAnsi="Verdana"/>
        <w:sz w:val="20"/>
        <w:lang w:val="bg-BG"/>
      </w:rPr>
    </w:pPr>
  </w:p>
  <w:p w14:paraId="656C0EE4" w14:textId="77777777" w:rsidR="00A16557" w:rsidRPr="00AA5E3B" w:rsidRDefault="00A16557"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A16557" w:rsidRPr="005D4D3C" w:rsidRDefault="00A16557"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E211C" w14:textId="77777777" w:rsidR="00F438EF" w:rsidRDefault="00F438EF" w:rsidP="00EA0376">
      <w:r>
        <w:separator/>
      </w:r>
    </w:p>
  </w:footnote>
  <w:footnote w:type="continuationSeparator" w:id="0">
    <w:p w14:paraId="5C6153E7" w14:textId="77777777" w:rsidR="00F438EF" w:rsidRDefault="00F438EF" w:rsidP="00EA0376">
      <w:r>
        <w:continuationSeparator/>
      </w:r>
    </w:p>
  </w:footnote>
  <w:footnote w:type="continuationNotice" w:id="1">
    <w:p w14:paraId="5B8EB2ED" w14:textId="77777777" w:rsidR="00F438EF" w:rsidRDefault="00F438EF"/>
  </w:footnote>
  <w:footnote w:id="2">
    <w:p w14:paraId="391BC518" w14:textId="68D5FA70" w:rsidR="00A16557" w:rsidRPr="00046DE4" w:rsidRDefault="00A16557" w:rsidP="00815B8B">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3E7EB704" w14:textId="77777777" w:rsidR="00A16557" w:rsidRPr="005F4AD5" w:rsidRDefault="00A16557" w:rsidP="000D7225">
      <w:pPr>
        <w:ind w:firstLine="480"/>
        <w:jc w:val="both"/>
        <w:rPr>
          <w:lang w:val="bg-BG"/>
        </w:rPr>
      </w:pPr>
      <w:r>
        <w:rPr>
          <w:rStyle w:val="FootnoteReference"/>
        </w:rPr>
        <w:footnoteRef/>
      </w:r>
      <w: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834B73">
        <w:rPr>
          <w:rFonts w:ascii="Verdana" w:hAnsi="Verdana" w:cs="Tahoma"/>
          <w:color w:val="000000"/>
          <w:sz w:val="22"/>
          <w:szCs w:val="22"/>
        </w:rPr>
        <w:t xml:space="preserve"> </w:t>
      </w:r>
    </w:p>
  </w:footnote>
  <w:footnote w:id="4">
    <w:p w14:paraId="31328E8C" w14:textId="77777777" w:rsidR="00A16557" w:rsidRPr="001A2A2A"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A16557" w:rsidRPr="00011DCA"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A16557" w:rsidRPr="00F74DE4"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7">
    <w:p w14:paraId="25A58613" w14:textId="77777777" w:rsidR="00A16557" w:rsidRPr="00CC374C"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8">
    <w:p w14:paraId="5A153AE7" w14:textId="77777777" w:rsidR="00A16557" w:rsidRPr="00603654"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9">
    <w:p w14:paraId="7B818C00" w14:textId="77777777" w:rsidR="00A16557" w:rsidRPr="002C475F"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0">
    <w:p w14:paraId="33E4E545"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3">
    <w:p w14:paraId="239C114D"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4">
    <w:p w14:paraId="35508C9E"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5">
    <w:p w14:paraId="6E2F5479"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7">
    <w:p w14:paraId="34A10462"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8">
    <w:p w14:paraId="2031FBB8"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9">
    <w:p w14:paraId="38928CB3"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0">
    <w:p w14:paraId="692C741C" w14:textId="77777777" w:rsidR="00A16557" w:rsidRPr="00AD02D8"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54608FC5"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177854CE"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7E5A2D50"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6">
    <w:p w14:paraId="64894508"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7">
    <w:p w14:paraId="012A1E33"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8">
    <w:p w14:paraId="47D53948"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1">
    <w:p w14:paraId="2E8B490F"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3">
    <w:p w14:paraId="046E8FDA"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4">
    <w:p w14:paraId="20915412"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5">
    <w:p w14:paraId="02530106"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4B203A73"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2E6F32EF"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7B01B68A"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0BC4C36C"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1">
    <w:p w14:paraId="1689C04F"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2">
    <w:p w14:paraId="3DA34169"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3">
    <w:p w14:paraId="3B112127"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4">
    <w:p w14:paraId="1B319E00"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5">
    <w:p w14:paraId="59872EC1"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7">
    <w:p w14:paraId="18DA189D" w14:textId="77777777" w:rsidR="00A16557" w:rsidRPr="00123AA0" w:rsidRDefault="00A16557"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8">
    <w:p w14:paraId="01EF0493"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498F1E18"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12825C62"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1">
    <w:p w14:paraId="2E1EE808" w14:textId="77777777" w:rsidR="00A16557" w:rsidRPr="00123AA0" w:rsidRDefault="00A16557"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A16557" w:rsidRDefault="00A165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A16557" w:rsidRPr="009322EF" w:rsidRDefault="00A16557"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A16557" w:rsidRDefault="00A16557">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6575B2C"/>
    <w:multiLevelType w:val="multilevel"/>
    <w:tmpl w:val="2C2AC85A"/>
    <w:lvl w:ilvl="0">
      <w:start w:val="4"/>
      <w:numFmt w:val="decimal"/>
      <w:lvlText w:val="%1."/>
      <w:lvlJc w:val="left"/>
      <w:pPr>
        <w:ind w:left="480" w:hanging="48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A33D78"/>
    <w:multiLevelType w:val="hybridMultilevel"/>
    <w:tmpl w:val="4D60E3C0"/>
    <w:lvl w:ilvl="0" w:tplc="E0024408">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nsid w:val="1F9D7AC3"/>
    <w:multiLevelType w:val="hybridMultilevel"/>
    <w:tmpl w:val="0EA40BF6"/>
    <w:lvl w:ilvl="0" w:tplc="6E4825F8">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2">
    <w:nsid w:val="2C056BC6"/>
    <w:multiLevelType w:val="hybridMultilevel"/>
    <w:tmpl w:val="4CD4C6F6"/>
    <w:lvl w:ilvl="0" w:tplc="04020001">
      <w:start w:val="1"/>
      <w:numFmt w:val="bullet"/>
      <w:lvlText w:val=""/>
      <w:lvlJc w:val="left"/>
      <w:pPr>
        <w:tabs>
          <w:tab w:val="num" w:pos="964"/>
        </w:tabs>
        <w:ind w:left="964" w:hanging="397"/>
      </w:pPr>
      <w:rPr>
        <w:rFonts w:ascii="Symbol" w:hAnsi="Symbol" w:hint="default"/>
        <w:color w:val="auto"/>
      </w:rPr>
    </w:lvl>
    <w:lvl w:ilvl="1" w:tplc="04020003">
      <w:start w:val="1"/>
      <w:numFmt w:val="bullet"/>
      <w:lvlText w:val=""/>
      <w:lvlJc w:val="left"/>
      <w:pPr>
        <w:tabs>
          <w:tab w:val="num" w:pos="1477"/>
        </w:tabs>
        <w:ind w:left="1477" w:hanging="397"/>
      </w:pPr>
      <w:rPr>
        <w:rFonts w:ascii="Symbol" w:hAnsi="Symbol" w:hint="default"/>
        <w:color w:val="auto"/>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3">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7">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8">
    <w:nsid w:val="3E755F67"/>
    <w:multiLevelType w:val="multilevel"/>
    <w:tmpl w:val="33AE199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9">
    <w:nsid w:val="40345C30"/>
    <w:multiLevelType w:val="hybridMultilevel"/>
    <w:tmpl w:val="D9E4A8F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1">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2">
    <w:nsid w:val="418F4BAF"/>
    <w:multiLevelType w:val="multilevel"/>
    <w:tmpl w:val="9A449E4E"/>
    <w:lvl w:ilvl="0">
      <w:start w:val="1"/>
      <w:numFmt w:val="decimal"/>
      <w:lvlText w:val="%1"/>
      <w:lvlJc w:val="left"/>
      <w:pPr>
        <w:ind w:left="432" w:hanging="432"/>
      </w:pPr>
    </w:lvl>
    <w:lvl w:ilvl="1">
      <w:start w:val="1"/>
      <w:numFmt w:val="decimal"/>
      <w:lvlText w:val="%1.%2"/>
      <w:lvlJc w:val="left"/>
      <w:pPr>
        <w:ind w:left="576" w:hanging="576"/>
      </w:pPr>
      <w:rPr>
        <w:b w:val="0"/>
        <w:i w:val="0"/>
        <w:color w:val="auto"/>
        <w:sz w:val="20"/>
        <w:szCs w:val="20"/>
      </w:rPr>
    </w:lvl>
    <w:lvl w:ilvl="2">
      <w:start w:val="1"/>
      <w:numFmt w:val="decimal"/>
      <w:lvlText w:val="%1.%2.%3"/>
      <w:lvlJc w:val="left"/>
      <w:pPr>
        <w:ind w:left="2847" w:hanging="720"/>
      </w:pPr>
      <w:rPr>
        <w:b w:val="0"/>
      </w:rPr>
    </w:lvl>
    <w:lvl w:ilvl="3">
      <w:start w:val="1"/>
      <w:numFmt w:val="decimal"/>
      <w:lvlText w:val="%1.%2.%3.%4"/>
      <w:lvlJc w:val="left"/>
      <w:pPr>
        <w:ind w:left="864" w:hanging="864"/>
      </w:pPr>
    </w:lvl>
    <w:lvl w:ilvl="4">
      <w:start w:val="1"/>
      <w:numFmt w:val="decimal"/>
      <w:lvlText w:val="%1.%2.%3.%4.%5"/>
      <w:lvlJc w:val="left"/>
      <w:pPr>
        <w:ind w:left="1434"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nsid w:val="463646E4"/>
    <w:multiLevelType w:val="hybridMultilevel"/>
    <w:tmpl w:val="233871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49324057"/>
    <w:multiLevelType w:val="multilevel"/>
    <w:tmpl w:val="33AE199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4D9807DE"/>
    <w:multiLevelType w:val="hybridMultilevel"/>
    <w:tmpl w:val="E774F7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32">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64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AA7128A"/>
    <w:multiLevelType w:val="hybridMultilevel"/>
    <w:tmpl w:val="BE068BAE"/>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5">
    <w:nsid w:val="5BDF3DF4"/>
    <w:multiLevelType w:val="multilevel"/>
    <w:tmpl w:val="372036B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60AE4EC0"/>
    <w:multiLevelType w:val="hybridMultilevel"/>
    <w:tmpl w:val="C712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C41C78"/>
    <w:multiLevelType w:val="multilevel"/>
    <w:tmpl w:val="09DA3974"/>
    <w:lvl w:ilvl="0">
      <w:start w:val="1"/>
      <w:numFmt w:val="decimal"/>
      <w:lvlText w:val="%1."/>
      <w:lvlJc w:val="left"/>
      <w:pPr>
        <w:ind w:left="360" w:hanging="360"/>
      </w:pPr>
    </w:lvl>
    <w:lvl w:ilvl="1">
      <w:start w:val="1"/>
      <w:numFmt w:val="decimal"/>
      <w:lvlText w:val="%1.%2."/>
      <w:lvlJc w:val="left"/>
      <w:pPr>
        <w:ind w:left="792"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3">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4">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nsid w:val="7BE71FE6"/>
    <w:multiLevelType w:val="hybridMultilevel"/>
    <w:tmpl w:val="D0D63EAE"/>
    <w:lvl w:ilvl="0" w:tplc="0402000B">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43"/>
  </w:num>
  <w:num w:numId="3">
    <w:abstractNumId w:val="4"/>
  </w:num>
  <w:num w:numId="4">
    <w:abstractNumId w:val="42"/>
  </w:num>
  <w:num w:numId="5">
    <w:abstractNumId w:val="3"/>
  </w:num>
  <w:num w:numId="6">
    <w:abstractNumId w:val="36"/>
    <w:lvlOverride w:ilvl="0">
      <w:startOverride w:val="1"/>
    </w:lvlOverride>
  </w:num>
  <w:num w:numId="7">
    <w:abstractNumId w:val="23"/>
    <w:lvlOverride w:ilvl="0">
      <w:startOverride w:val="1"/>
    </w:lvlOverride>
  </w:num>
  <w:num w:numId="8">
    <w:abstractNumId w:val="36"/>
  </w:num>
  <w:num w:numId="9">
    <w:abstractNumId w:val="23"/>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44"/>
  </w:num>
  <w:num w:numId="14">
    <w:abstractNumId w:val="15"/>
  </w:num>
  <w:num w:numId="15">
    <w:abstractNumId w:val="20"/>
  </w:num>
  <w:num w:numId="16">
    <w:abstractNumId w:val="17"/>
  </w:num>
  <w:num w:numId="17">
    <w:abstractNumId w:val="46"/>
  </w:num>
  <w:num w:numId="18">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9">
    <w:abstractNumId w:val="39"/>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4"/>
  </w:num>
  <w:num w:numId="23">
    <w:abstractNumId w:val="28"/>
  </w:num>
  <w:num w:numId="24">
    <w:abstractNumId w:val="24"/>
  </w:num>
  <w:num w:numId="25">
    <w:abstractNumId w:val="29"/>
  </w:num>
  <w:num w:numId="26">
    <w:abstractNumId w:val="34"/>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9"/>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40"/>
  </w:num>
  <w:num w:numId="41">
    <w:abstractNumId w:val="31"/>
  </w:num>
  <w:num w:numId="42">
    <w:abstractNumId w:val="45"/>
  </w:num>
  <w:num w:numId="43">
    <w:abstractNumId w:val="18"/>
  </w:num>
  <w:num w:numId="44">
    <w:abstractNumId w:val="26"/>
  </w:num>
  <w:num w:numId="45">
    <w:abstractNumId w:val="27"/>
  </w:num>
  <w:num w:numId="46">
    <w:abstractNumId w:val="6"/>
  </w:num>
  <w:num w:numId="47">
    <w:abstractNumId w:val="25"/>
  </w:num>
  <w:num w:numId="48">
    <w:abstractNumId w:val="30"/>
  </w:num>
  <w:num w:numId="49">
    <w:abstractNumId w:val="2"/>
  </w:num>
  <w:num w:numId="50">
    <w:abstractNumId w:val="41"/>
  </w:num>
  <w:num w:numId="51">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ED"/>
    <w:rsid w:val="00016F0C"/>
    <w:rsid w:val="00017665"/>
    <w:rsid w:val="000177C1"/>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90B"/>
    <w:rsid w:val="00056F4C"/>
    <w:rsid w:val="00060DD2"/>
    <w:rsid w:val="00061FC0"/>
    <w:rsid w:val="000636AC"/>
    <w:rsid w:val="00063C24"/>
    <w:rsid w:val="00064836"/>
    <w:rsid w:val="00064E52"/>
    <w:rsid w:val="0006519B"/>
    <w:rsid w:val="000654D0"/>
    <w:rsid w:val="000667ED"/>
    <w:rsid w:val="0006731B"/>
    <w:rsid w:val="00067453"/>
    <w:rsid w:val="0006771C"/>
    <w:rsid w:val="00067C52"/>
    <w:rsid w:val="00067E2B"/>
    <w:rsid w:val="000700E5"/>
    <w:rsid w:val="00071707"/>
    <w:rsid w:val="00072453"/>
    <w:rsid w:val="00073FFC"/>
    <w:rsid w:val="0007479A"/>
    <w:rsid w:val="0007483C"/>
    <w:rsid w:val="00074F43"/>
    <w:rsid w:val="00075740"/>
    <w:rsid w:val="000757B7"/>
    <w:rsid w:val="00075997"/>
    <w:rsid w:val="000767BD"/>
    <w:rsid w:val="000776A3"/>
    <w:rsid w:val="000816ED"/>
    <w:rsid w:val="000821CF"/>
    <w:rsid w:val="00082E57"/>
    <w:rsid w:val="0008453D"/>
    <w:rsid w:val="00084EEF"/>
    <w:rsid w:val="000859F0"/>
    <w:rsid w:val="000868DB"/>
    <w:rsid w:val="00087150"/>
    <w:rsid w:val="0008728D"/>
    <w:rsid w:val="00087D2B"/>
    <w:rsid w:val="00090974"/>
    <w:rsid w:val="000911F9"/>
    <w:rsid w:val="00091442"/>
    <w:rsid w:val="00091715"/>
    <w:rsid w:val="00091EA5"/>
    <w:rsid w:val="00092BCE"/>
    <w:rsid w:val="00092BE8"/>
    <w:rsid w:val="0009303F"/>
    <w:rsid w:val="000936B2"/>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1957"/>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309E6"/>
    <w:rsid w:val="00131691"/>
    <w:rsid w:val="0013289D"/>
    <w:rsid w:val="00132B04"/>
    <w:rsid w:val="001330F6"/>
    <w:rsid w:val="00133DD0"/>
    <w:rsid w:val="001343C8"/>
    <w:rsid w:val="00134996"/>
    <w:rsid w:val="00134D5B"/>
    <w:rsid w:val="00136695"/>
    <w:rsid w:val="001372A7"/>
    <w:rsid w:val="00137629"/>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89"/>
    <w:rsid w:val="0016341B"/>
    <w:rsid w:val="00163A99"/>
    <w:rsid w:val="001655B1"/>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2458"/>
    <w:rsid w:val="001830E7"/>
    <w:rsid w:val="001854B1"/>
    <w:rsid w:val="001861E3"/>
    <w:rsid w:val="001864D2"/>
    <w:rsid w:val="001868F9"/>
    <w:rsid w:val="00187979"/>
    <w:rsid w:val="00191D79"/>
    <w:rsid w:val="00192891"/>
    <w:rsid w:val="00192B68"/>
    <w:rsid w:val="00192B6F"/>
    <w:rsid w:val="0019331D"/>
    <w:rsid w:val="001940DD"/>
    <w:rsid w:val="00194470"/>
    <w:rsid w:val="00194B62"/>
    <w:rsid w:val="00196997"/>
    <w:rsid w:val="001969A0"/>
    <w:rsid w:val="00196B95"/>
    <w:rsid w:val="00197944"/>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4CA"/>
    <w:rsid w:val="001E2F39"/>
    <w:rsid w:val="001E34C5"/>
    <w:rsid w:val="001E3AE6"/>
    <w:rsid w:val="001E6352"/>
    <w:rsid w:val="001E7BA1"/>
    <w:rsid w:val="001F0973"/>
    <w:rsid w:val="001F102C"/>
    <w:rsid w:val="001F214A"/>
    <w:rsid w:val="001F2A5E"/>
    <w:rsid w:val="001F32E3"/>
    <w:rsid w:val="001F34E1"/>
    <w:rsid w:val="001F4F2F"/>
    <w:rsid w:val="001F7198"/>
    <w:rsid w:val="001F7CF9"/>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CAF"/>
    <w:rsid w:val="00256E01"/>
    <w:rsid w:val="00257CF9"/>
    <w:rsid w:val="00257F0C"/>
    <w:rsid w:val="00260198"/>
    <w:rsid w:val="002607C3"/>
    <w:rsid w:val="002609D3"/>
    <w:rsid w:val="00260EED"/>
    <w:rsid w:val="00261F00"/>
    <w:rsid w:val="00261F94"/>
    <w:rsid w:val="00262324"/>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CF1"/>
    <w:rsid w:val="002B36BC"/>
    <w:rsid w:val="002B3D7B"/>
    <w:rsid w:val="002B6336"/>
    <w:rsid w:val="002B6A23"/>
    <w:rsid w:val="002B6DD2"/>
    <w:rsid w:val="002B775F"/>
    <w:rsid w:val="002B7D00"/>
    <w:rsid w:val="002C0F21"/>
    <w:rsid w:val="002C1042"/>
    <w:rsid w:val="002C1173"/>
    <w:rsid w:val="002C1809"/>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7F5"/>
    <w:rsid w:val="002D5C47"/>
    <w:rsid w:val="002D6B63"/>
    <w:rsid w:val="002D7E31"/>
    <w:rsid w:val="002D7F54"/>
    <w:rsid w:val="002E0ADF"/>
    <w:rsid w:val="002E0BBB"/>
    <w:rsid w:val="002E1A50"/>
    <w:rsid w:val="002E2086"/>
    <w:rsid w:val="002E39E8"/>
    <w:rsid w:val="002E5015"/>
    <w:rsid w:val="002E5B1F"/>
    <w:rsid w:val="002E6830"/>
    <w:rsid w:val="002E7955"/>
    <w:rsid w:val="002E7ED5"/>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42DC"/>
    <w:rsid w:val="00304E28"/>
    <w:rsid w:val="00305057"/>
    <w:rsid w:val="0030577E"/>
    <w:rsid w:val="00305F90"/>
    <w:rsid w:val="003074AA"/>
    <w:rsid w:val="00310234"/>
    <w:rsid w:val="00310B6B"/>
    <w:rsid w:val="00312851"/>
    <w:rsid w:val="00313C73"/>
    <w:rsid w:val="00313D9D"/>
    <w:rsid w:val="00314274"/>
    <w:rsid w:val="00315C1F"/>
    <w:rsid w:val="00315E5F"/>
    <w:rsid w:val="00316CC8"/>
    <w:rsid w:val="0031725D"/>
    <w:rsid w:val="003176C0"/>
    <w:rsid w:val="00317D17"/>
    <w:rsid w:val="00320D7B"/>
    <w:rsid w:val="00321663"/>
    <w:rsid w:val="00322B21"/>
    <w:rsid w:val="00323277"/>
    <w:rsid w:val="00324532"/>
    <w:rsid w:val="003247B7"/>
    <w:rsid w:val="00326EB5"/>
    <w:rsid w:val="003274BF"/>
    <w:rsid w:val="00327A1B"/>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6A"/>
    <w:rsid w:val="00353EA6"/>
    <w:rsid w:val="00354D5B"/>
    <w:rsid w:val="00356A10"/>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7674"/>
    <w:rsid w:val="00377D38"/>
    <w:rsid w:val="00381162"/>
    <w:rsid w:val="00381259"/>
    <w:rsid w:val="00381435"/>
    <w:rsid w:val="003814A5"/>
    <w:rsid w:val="003827BF"/>
    <w:rsid w:val="0038287C"/>
    <w:rsid w:val="00382A5D"/>
    <w:rsid w:val="003855E2"/>
    <w:rsid w:val="003859C0"/>
    <w:rsid w:val="00385F80"/>
    <w:rsid w:val="00386007"/>
    <w:rsid w:val="00386483"/>
    <w:rsid w:val="0038707F"/>
    <w:rsid w:val="0038725A"/>
    <w:rsid w:val="0038729D"/>
    <w:rsid w:val="003872B3"/>
    <w:rsid w:val="00387792"/>
    <w:rsid w:val="00387FCB"/>
    <w:rsid w:val="003900AD"/>
    <w:rsid w:val="003908B6"/>
    <w:rsid w:val="0039116D"/>
    <w:rsid w:val="003913A7"/>
    <w:rsid w:val="00391631"/>
    <w:rsid w:val="00391A3E"/>
    <w:rsid w:val="003934EE"/>
    <w:rsid w:val="003965CD"/>
    <w:rsid w:val="00396CB9"/>
    <w:rsid w:val="00397467"/>
    <w:rsid w:val="003A0CD0"/>
    <w:rsid w:val="003A1FBE"/>
    <w:rsid w:val="003A3117"/>
    <w:rsid w:val="003A3581"/>
    <w:rsid w:val="003A4AEB"/>
    <w:rsid w:val="003A73E5"/>
    <w:rsid w:val="003A7C6C"/>
    <w:rsid w:val="003B0E4F"/>
    <w:rsid w:val="003B124C"/>
    <w:rsid w:val="003B3D88"/>
    <w:rsid w:val="003B3DF6"/>
    <w:rsid w:val="003B424A"/>
    <w:rsid w:val="003B6805"/>
    <w:rsid w:val="003C0FD3"/>
    <w:rsid w:val="003C12B4"/>
    <w:rsid w:val="003C4EDE"/>
    <w:rsid w:val="003C5DDA"/>
    <w:rsid w:val="003C61B1"/>
    <w:rsid w:val="003C76AD"/>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3D77"/>
    <w:rsid w:val="00416A8C"/>
    <w:rsid w:val="00416A9F"/>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1519"/>
    <w:rsid w:val="00461969"/>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B9B"/>
    <w:rsid w:val="004A0428"/>
    <w:rsid w:val="004A0772"/>
    <w:rsid w:val="004A385F"/>
    <w:rsid w:val="004A3B28"/>
    <w:rsid w:val="004A3E15"/>
    <w:rsid w:val="004A4636"/>
    <w:rsid w:val="004A5B6B"/>
    <w:rsid w:val="004A6A5D"/>
    <w:rsid w:val="004A7AB6"/>
    <w:rsid w:val="004A7CAB"/>
    <w:rsid w:val="004B024E"/>
    <w:rsid w:val="004B1E9C"/>
    <w:rsid w:val="004B22A5"/>
    <w:rsid w:val="004B2DC3"/>
    <w:rsid w:val="004B3579"/>
    <w:rsid w:val="004B3EDF"/>
    <w:rsid w:val="004B447C"/>
    <w:rsid w:val="004B4CE4"/>
    <w:rsid w:val="004B6236"/>
    <w:rsid w:val="004B6609"/>
    <w:rsid w:val="004B7AA0"/>
    <w:rsid w:val="004C0346"/>
    <w:rsid w:val="004C07E9"/>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4219"/>
    <w:rsid w:val="004F48B6"/>
    <w:rsid w:val="004F4B19"/>
    <w:rsid w:val="004F5140"/>
    <w:rsid w:val="004F59E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D1C"/>
    <w:rsid w:val="00512283"/>
    <w:rsid w:val="00512E83"/>
    <w:rsid w:val="0051368D"/>
    <w:rsid w:val="00513EFA"/>
    <w:rsid w:val="005141DA"/>
    <w:rsid w:val="005149E2"/>
    <w:rsid w:val="00514C0F"/>
    <w:rsid w:val="00515CEC"/>
    <w:rsid w:val="005163D6"/>
    <w:rsid w:val="00517DDD"/>
    <w:rsid w:val="00520B30"/>
    <w:rsid w:val="00520D6D"/>
    <w:rsid w:val="00521CE4"/>
    <w:rsid w:val="005223D0"/>
    <w:rsid w:val="00522E0C"/>
    <w:rsid w:val="00523056"/>
    <w:rsid w:val="005243A6"/>
    <w:rsid w:val="0052516C"/>
    <w:rsid w:val="00525482"/>
    <w:rsid w:val="00525703"/>
    <w:rsid w:val="005257F5"/>
    <w:rsid w:val="00526687"/>
    <w:rsid w:val="00526E73"/>
    <w:rsid w:val="005274E0"/>
    <w:rsid w:val="0053009B"/>
    <w:rsid w:val="0053022C"/>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A00"/>
    <w:rsid w:val="00564F49"/>
    <w:rsid w:val="005655EB"/>
    <w:rsid w:val="00565610"/>
    <w:rsid w:val="00567B41"/>
    <w:rsid w:val="00570847"/>
    <w:rsid w:val="0057103F"/>
    <w:rsid w:val="005712AC"/>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6E7F"/>
    <w:rsid w:val="005A06EB"/>
    <w:rsid w:val="005A0BC1"/>
    <w:rsid w:val="005A1B7A"/>
    <w:rsid w:val="005A25EE"/>
    <w:rsid w:val="005A2E4B"/>
    <w:rsid w:val="005A2F53"/>
    <w:rsid w:val="005A3348"/>
    <w:rsid w:val="005A3A0E"/>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54BA"/>
    <w:rsid w:val="005D54CD"/>
    <w:rsid w:val="005D7D23"/>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E53"/>
    <w:rsid w:val="00632F3A"/>
    <w:rsid w:val="00634C6B"/>
    <w:rsid w:val="006357BE"/>
    <w:rsid w:val="00635950"/>
    <w:rsid w:val="00635AFA"/>
    <w:rsid w:val="00636123"/>
    <w:rsid w:val="00636A42"/>
    <w:rsid w:val="00636D77"/>
    <w:rsid w:val="00637B13"/>
    <w:rsid w:val="00640070"/>
    <w:rsid w:val="00643D71"/>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DA3"/>
    <w:rsid w:val="00663F9F"/>
    <w:rsid w:val="00664699"/>
    <w:rsid w:val="006653EC"/>
    <w:rsid w:val="00665C4D"/>
    <w:rsid w:val="00665E8A"/>
    <w:rsid w:val="00666413"/>
    <w:rsid w:val="0066674E"/>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2AF3"/>
    <w:rsid w:val="00684974"/>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7171"/>
    <w:rsid w:val="006B71C5"/>
    <w:rsid w:val="006B7DA7"/>
    <w:rsid w:val="006C02DC"/>
    <w:rsid w:val="006C0CA8"/>
    <w:rsid w:val="006C0D5C"/>
    <w:rsid w:val="006C1F9F"/>
    <w:rsid w:val="006C1FA9"/>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4D6B"/>
    <w:rsid w:val="006F636E"/>
    <w:rsid w:val="006F75AC"/>
    <w:rsid w:val="00702494"/>
    <w:rsid w:val="00702770"/>
    <w:rsid w:val="00703F72"/>
    <w:rsid w:val="0070405E"/>
    <w:rsid w:val="007055AE"/>
    <w:rsid w:val="00707134"/>
    <w:rsid w:val="0070783F"/>
    <w:rsid w:val="00707EF5"/>
    <w:rsid w:val="00710862"/>
    <w:rsid w:val="00710E91"/>
    <w:rsid w:val="007117E6"/>
    <w:rsid w:val="00712520"/>
    <w:rsid w:val="0071299C"/>
    <w:rsid w:val="007134C0"/>
    <w:rsid w:val="00714B84"/>
    <w:rsid w:val="007153E3"/>
    <w:rsid w:val="00715D84"/>
    <w:rsid w:val="00716354"/>
    <w:rsid w:val="0071698F"/>
    <w:rsid w:val="00720416"/>
    <w:rsid w:val="0072289E"/>
    <w:rsid w:val="00722CA1"/>
    <w:rsid w:val="00722D1B"/>
    <w:rsid w:val="00724268"/>
    <w:rsid w:val="00724E85"/>
    <w:rsid w:val="00725548"/>
    <w:rsid w:val="00727342"/>
    <w:rsid w:val="00727BC8"/>
    <w:rsid w:val="00731ACB"/>
    <w:rsid w:val="00733B4A"/>
    <w:rsid w:val="0073408F"/>
    <w:rsid w:val="007340CC"/>
    <w:rsid w:val="00734655"/>
    <w:rsid w:val="0073484B"/>
    <w:rsid w:val="0073568A"/>
    <w:rsid w:val="007359F1"/>
    <w:rsid w:val="00735AD4"/>
    <w:rsid w:val="007405F4"/>
    <w:rsid w:val="00740A33"/>
    <w:rsid w:val="007431CE"/>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80421"/>
    <w:rsid w:val="00782979"/>
    <w:rsid w:val="007835BF"/>
    <w:rsid w:val="00783AAB"/>
    <w:rsid w:val="0078543A"/>
    <w:rsid w:val="00786368"/>
    <w:rsid w:val="00786404"/>
    <w:rsid w:val="0078668A"/>
    <w:rsid w:val="00786940"/>
    <w:rsid w:val="00786F26"/>
    <w:rsid w:val="007914F7"/>
    <w:rsid w:val="007919EF"/>
    <w:rsid w:val="00792A51"/>
    <w:rsid w:val="00792AFE"/>
    <w:rsid w:val="00793436"/>
    <w:rsid w:val="00793F48"/>
    <w:rsid w:val="00795D7B"/>
    <w:rsid w:val="00796554"/>
    <w:rsid w:val="00796839"/>
    <w:rsid w:val="00796B22"/>
    <w:rsid w:val="00797609"/>
    <w:rsid w:val="007A2B6C"/>
    <w:rsid w:val="007A31F7"/>
    <w:rsid w:val="007A46A5"/>
    <w:rsid w:val="007A5375"/>
    <w:rsid w:val="007A5C12"/>
    <w:rsid w:val="007A6FD3"/>
    <w:rsid w:val="007B0B69"/>
    <w:rsid w:val="007B15DB"/>
    <w:rsid w:val="007B166C"/>
    <w:rsid w:val="007B2E6D"/>
    <w:rsid w:val="007B37A2"/>
    <w:rsid w:val="007B4573"/>
    <w:rsid w:val="007B4AED"/>
    <w:rsid w:val="007B525C"/>
    <w:rsid w:val="007C0834"/>
    <w:rsid w:val="007C0AC8"/>
    <w:rsid w:val="007C1B96"/>
    <w:rsid w:val="007C3200"/>
    <w:rsid w:val="007C3740"/>
    <w:rsid w:val="007C4886"/>
    <w:rsid w:val="007C5067"/>
    <w:rsid w:val="007C6215"/>
    <w:rsid w:val="007D0035"/>
    <w:rsid w:val="007D0E45"/>
    <w:rsid w:val="007D15E5"/>
    <w:rsid w:val="007D1B1A"/>
    <w:rsid w:val="007D1BDC"/>
    <w:rsid w:val="007D2641"/>
    <w:rsid w:val="007D2795"/>
    <w:rsid w:val="007D4D89"/>
    <w:rsid w:val="007D4F32"/>
    <w:rsid w:val="007D73E5"/>
    <w:rsid w:val="007E1612"/>
    <w:rsid w:val="007E19A4"/>
    <w:rsid w:val="007E2598"/>
    <w:rsid w:val="007E26B5"/>
    <w:rsid w:val="007E3609"/>
    <w:rsid w:val="007E492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D20"/>
    <w:rsid w:val="0081028D"/>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4AD"/>
    <w:rsid w:val="00832F35"/>
    <w:rsid w:val="00833A78"/>
    <w:rsid w:val="00833D1C"/>
    <w:rsid w:val="0083436C"/>
    <w:rsid w:val="0083617A"/>
    <w:rsid w:val="008375B3"/>
    <w:rsid w:val="00837BFB"/>
    <w:rsid w:val="008406C4"/>
    <w:rsid w:val="00840C68"/>
    <w:rsid w:val="00841F30"/>
    <w:rsid w:val="00842106"/>
    <w:rsid w:val="00842DF1"/>
    <w:rsid w:val="00843735"/>
    <w:rsid w:val="00843B39"/>
    <w:rsid w:val="00843C9F"/>
    <w:rsid w:val="00843E49"/>
    <w:rsid w:val="00844376"/>
    <w:rsid w:val="0084495D"/>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F15"/>
    <w:rsid w:val="00860459"/>
    <w:rsid w:val="008612DD"/>
    <w:rsid w:val="00863255"/>
    <w:rsid w:val="00863735"/>
    <w:rsid w:val="00864083"/>
    <w:rsid w:val="008647A2"/>
    <w:rsid w:val="00864ACB"/>
    <w:rsid w:val="00865053"/>
    <w:rsid w:val="00865ADF"/>
    <w:rsid w:val="00865EE2"/>
    <w:rsid w:val="00867871"/>
    <w:rsid w:val="0087116A"/>
    <w:rsid w:val="008712A6"/>
    <w:rsid w:val="0087473D"/>
    <w:rsid w:val="00874A4F"/>
    <w:rsid w:val="0087534F"/>
    <w:rsid w:val="0087659F"/>
    <w:rsid w:val="008765BE"/>
    <w:rsid w:val="008801B9"/>
    <w:rsid w:val="00880322"/>
    <w:rsid w:val="00880B0D"/>
    <w:rsid w:val="008814FC"/>
    <w:rsid w:val="0088169F"/>
    <w:rsid w:val="00881732"/>
    <w:rsid w:val="0088238D"/>
    <w:rsid w:val="00882744"/>
    <w:rsid w:val="00882F9E"/>
    <w:rsid w:val="008830B3"/>
    <w:rsid w:val="00883AD8"/>
    <w:rsid w:val="00884BF0"/>
    <w:rsid w:val="008854CD"/>
    <w:rsid w:val="00886103"/>
    <w:rsid w:val="00886661"/>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EE1"/>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6494"/>
    <w:rsid w:val="008C6E4D"/>
    <w:rsid w:val="008C79A6"/>
    <w:rsid w:val="008D2691"/>
    <w:rsid w:val="008D2C37"/>
    <w:rsid w:val="008D3419"/>
    <w:rsid w:val="008D3E21"/>
    <w:rsid w:val="008D4084"/>
    <w:rsid w:val="008D48AC"/>
    <w:rsid w:val="008D571D"/>
    <w:rsid w:val="008D596C"/>
    <w:rsid w:val="008D5EA1"/>
    <w:rsid w:val="008D6061"/>
    <w:rsid w:val="008D6F84"/>
    <w:rsid w:val="008D7218"/>
    <w:rsid w:val="008D7ADC"/>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2B71"/>
    <w:rsid w:val="00912D68"/>
    <w:rsid w:val="009131CA"/>
    <w:rsid w:val="00915030"/>
    <w:rsid w:val="009158C3"/>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888"/>
    <w:rsid w:val="009670A3"/>
    <w:rsid w:val="00967C34"/>
    <w:rsid w:val="009715E4"/>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89D"/>
    <w:rsid w:val="0098643D"/>
    <w:rsid w:val="00986AAE"/>
    <w:rsid w:val="00986E93"/>
    <w:rsid w:val="00987EC5"/>
    <w:rsid w:val="009915CF"/>
    <w:rsid w:val="009917C4"/>
    <w:rsid w:val="00991D20"/>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2082"/>
    <w:rsid w:val="009D613B"/>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10C2"/>
    <w:rsid w:val="00A13AAE"/>
    <w:rsid w:val="00A13CEB"/>
    <w:rsid w:val="00A14236"/>
    <w:rsid w:val="00A14D2F"/>
    <w:rsid w:val="00A15A54"/>
    <w:rsid w:val="00A16557"/>
    <w:rsid w:val="00A16BB3"/>
    <w:rsid w:val="00A17012"/>
    <w:rsid w:val="00A173B6"/>
    <w:rsid w:val="00A20206"/>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DBD"/>
    <w:rsid w:val="00A36C98"/>
    <w:rsid w:val="00A36CC8"/>
    <w:rsid w:val="00A37343"/>
    <w:rsid w:val="00A37EB8"/>
    <w:rsid w:val="00A4048C"/>
    <w:rsid w:val="00A40839"/>
    <w:rsid w:val="00A418F4"/>
    <w:rsid w:val="00A41C87"/>
    <w:rsid w:val="00A421B9"/>
    <w:rsid w:val="00A44BD2"/>
    <w:rsid w:val="00A45B2A"/>
    <w:rsid w:val="00A45B54"/>
    <w:rsid w:val="00A45BB2"/>
    <w:rsid w:val="00A46040"/>
    <w:rsid w:val="00A463FF"/>
    <w:rsid w:val="00A46711"/>
    <w:rsid w:val="00A4673B"/>
    <w:rsid w:val="00A46AFB"/>
    <w:rsid w:val="00A47963"/>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45D3"/>
    <w:rsid w:val="00A95546"/>
    <w:rsid w:val="00A9571F"/>
    <w:rsid w:val="00A96C8F"/>
    <w:rsid w:val="00A96E62"/>
    <w:rsid w:val="00A9720A"/>
    <w:rsid w:val="00AA00E5"/>
    <w:rsid w:val="00AA10F7"/>
    <w:rsid w:val="00AA1469"/>
    <w:rsid w:val="00AA1E86"/>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779"/>
    <w:rsid w:val="00AB5AF2"/>
    <w:rsid w:val="00AB5C4E"/>
    <w:rsid w:val="00AB69F7"/>
    <w:rsid w:val="00AC093C"/>
    <w:rsid w:val="00AC184A"/>
    <w:rsid w:val="00AC2479"/>
    <w:rsid w:val="00AC28A9"/>
    <w:rsid w:val="00AC3DC9"/>
    <w:rsid w:val="00AC438C"/>
    <w:rsid w:val="00AC4854"/>
    <w:rsid w:val="00AC4CA1"/>
    <w:rsid w:val="00AC4EC1"/>
    <w:rsid w:val="00AC5325"/>
    <w:rsid w:val="00AC599C"/>
    <w:rsid w:val="00AC6478"/>
    <w:rsid w:val="00AC6D3F"/>
    <w:rsid w:val="00AC6F06"/>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E0B86"/>
    <w:rsid w:val="00AE12DE"/>
    <w:rsid w:val="00AE177C"/>
    <w:rsid w:val="00AE1D33"/>
    <w:rsid w:val="00AE1E85"/>
    <w:rsid w:val="00AE243D"/>
    <w:rsid w:val="00AE26A0"/>
    <w:rsid w:val="00AE41BD"/>
    <w:rsid w:val="00AE4B46"/>
    <w:rsid w:val="00AE4FC1"/>
    <w:rsid w:val="00AE5E10"/>
    <w:rsid w:val="00AE6213"/>
    <w:rsid w:val="00AE68C0"/>
    <w:rsid w:val="00AF03FD"/>
    <w:rsid w:val="00AF0CC8"/>
    <w:rsid w:val="00AF0ED5"/>
    <w:rsid w:val="00AF1CDC"/>
    <w:rsid w:val="00AF2529"/>
    <w:rsid w:val="00AF29D8"/>
    <w:rsid w:val="00AF3387"/>
    <w:rsid w:val="00AF44D0"/>
    <w:rsid w:val="00AF4BDA"/>
    <w:rsid w:val="00AF7983"/>
    <w:rsid w:val="00AF79B9"/>
    <w:rsid w:val="00B00B37"/>
    <w:rsid w:val="00B01747"/>
    <w:rsid w:val="00B01A73"/>
    <w:rsid w:val="00B0203C"/>
    <w:rsid w:val="00B03E35"/>
    <w:rsid w:val="00B04A25"/>
    <w:rsid w:val="00B04C1C"/>
    <w:rsid w:val="00B04F70"/>
    <w:rsid w:val="00B060D6"/>
    <w:rsid w:val="00B06492"/>
    <w:rsid w:val="00B07256"/>
    <w:rsid w:val="00B07895"/>
    <w:rsid w:val="00B1045A"/>
    <w:rsid w:val="00B10E62"/>
    <w:rsid w:val="00B1218D"/>
    <w:rsid w:val="00B12A6A"/>
    <w:rsid w:val="00B14CD7"/>
    <w:rsid w:val="00B16468"/>
    <w:rsid w:val="00B16A1D"/>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BA"/>
    <w:rsid w:val="00B76CFA"/>
    <w:rsid w:val="00B7744B"/>
    <w:rsid w:val="00B775DB"/>
    <w:rsid w:val="00B77F44"/>
    <w:rsid w:val="00B81291"/>
    <w:rsid w:val="00B817BF"/>
    <w:rsid w:val="00B81832"/>
    <w:rsid w:val="00B81F9F"/>
    <w:rsid w:val="00B8222B"/>
    <w:rsid w:val="00B822CB"/>
    <w:rsid w:val="00B82776"/>
    <w:rsid w:val="00B84BFD"/>
    <w:rsid w:val="00B85710"/>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48CE"/>
    <w:rsid w:val="00BA5120"/>
    <w:rsid w:val="00BA55DC"/>
    <w:rsid w:val="00BA5A9B"/>
    <w:rsid w:val="00BA620D"/>
    <w:rsid w:val="00BA6F43"/>
    <w:rsid w:val="00BA79F9"/>
    <w:rsid w:val="00BB06B5"/>
    <w:rsid w:val="00BB1CC3"/>
    <w:rsid w:val="00BB2674"/>
    <w:rsid w:val="00BB45F3"/>
    <w:rsid w:val="00BB5ED3"/>
    <w:rsid w:val="00BB617D"/>
    <w:rsid w:val="00BB6BA0"/>
    <w:rsid w:val="00BB6BE1"/>
    <w:rsid w:val="00BB6E89"/>
    <w:rsid w:val="00BB6FB6"/>
    <w:rsid w:val="00BB7DD7"/>
    <w:rsid w:val="00BB7ED8"/>
    <w:rsid w:val="00BC0DFC"/>
    <w:rsid w:val="00BC2149"/>
    <w:rsid w:val="00BC2889"/>
    <w:rsid w:val="00BC329D"/>
    <w:rsid w:val="00BC363A"/>
    <w:rsid w:val="00BC4B3F"/>
    <w:rsid w:val="00BC4DAB"/>
    <w:rsid w:val="00BC6226"/>
    <w:rsid w:val="00BC63BC"/>
    <w:rsid w:val="00BC6F3D"/>
    <w:rsid w:val="00BC7081"/>
    <w:rsid w:val="00BC709D"/>
    <w:rsid w:val="00BD0C18"/>
    <w:rsid w:val="00BD1FFB"/>
    <w:rsid w:val="00BD29AF"/>
    <w:rsid w:val="00BD29DF"/>
    <w:rsid w:val="00BD3150"/>
    <w:rsid w:val="00BD3E47"/>
    <w:rsid w:val="00BD5906"/>
    <w:rsid w:val="00BD5ACE"/>
    <w:rsid w:val="00BD6302"/>
    <w:rsid w:val="00BD6C2A"/>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2859"/>
    <w:rsid w:val="00BF2BBF"/>
    <w:rsid w:val="00BF34B7"/>
    <w:rsid w:val="00BF409B"/>
    <w:rsid w:val="00BF5F08"/>
    <w:rsid w:val="00BF6271"/>
    <w:rsid w:val="00BF70EC"/>
    <w:rsid w:val="00BF7240"/>
    <w:rsid w:val="00BF7378"/>
    <w:rsid w:val="00BF798B"/>
    <w:rsid w:val="00BF7D8E"/>
    <w:rsid w:val="00C02164"/>
    <w:rsid w:val="00C02DFB"/>
    <w:rsid w:val="00C03B65"/>
    <w:rsid w:val="00C04011"/>
    <w:rsid w:val="00C05B94"/>
    <w:rsid w:val="00C05EDE"/>
    <w:rsid w:val="00C06BF7"/>
    <w:rsid w:val="00C07F55"/>
    <w:rsid w:val="00C11104"/>
    <w:rsid w:val="00C11362"/>
    <w:rsid w:val="00C11913"/>
    <w:rsid w:val="00C15684"/>
    <w:rsid w:val="00C16027"/>
    <w:rsid w:val="00C16892"/>
    <w:rsid w:val="00C17C21"/>
    <w:rsid w:val="00C17FAC"/>
    <w:rsid w:val="00C17FE6"/>
    <w:rsid w:val="00C20C50"/>
    <w:rsid w:val="00C2147A"/>
    <w:rsid w:val="00C226C2"/>
    <w:rsid w:val="00C22D10"/>
    <w:rsid w:val="00C23C1C"/>
    <w:rsid w:val="00C24864"/>
    <w:rsid w:val="00C24D29"/>
    <w:rsid w:val="00C265E0"/>
    <w:rsid w:val="00C3022C"/>
    <w:rsid w:val="00C30268"/>
    <w:rsid w:val="00C31E04"/>
    <w:rsid w:val="00C32AE3"/>
    <w:rsid w:val="00C34151"/>
    <w:rsid w:val="00C341C3"/>
    <w:rsid w:val="00C34D2C"/>
    <w:rsid w:val="00C34E12"/>
    <w:rsid w:val="00C35841"/>
    <w:rsid w:val="00C4009C"/>
    <w:rsid w:val="00C40416"/>
    <w:rsid w:val="00C4050C"/>
    <w:rsid w:val="00C40B29"/>
    <w:rsid w:val="00C410A5"/>
    <w:rsid w:val="00C416E6"/>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609B"/>
    <w:rsid w:val="00C6721D"/>
    <w:rsid w:val="00C7068F"/>
    <w:rsid w:val="00C70869"/>
    <w:rsid w:val="00C708DF"/>
    <w:rsid w:val="00C710B0"/>
    <w:rsid w:val="00C71286"/>
    <w:rsid w:val="00C725CF"/>
    <w:rsid w:val="00C72A6C"/>
    <w:rsid w:val="00C72B4C"/>
    <w:rsid w:val="00C72B94"/>
    <w:rsid w:val="00C7426E"/>
    <w:rsid w:val="00C75116"/>
    <w:rsid w:val="00C751C8"/>
    <w:rsid w:val="00C75233"/>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5C8C"/>
    <w:rsid w:val="00C975B1"/>
    <w:rsid w:val="00CA1276"/>
    <w:rsid w:val="00CA3B5E"/>
    <w:rsid w:val="00CA3E04"/>
    <w:rsid w:val="00CA42E3"/>
    <w:rsid w:val="00CA46E7"/>
    <w:rsid w:val="00CA5345"/>
    <w:rsid w:val="00CA5BA6"/>
    <w:rsid w:val="00CA7882"/>
    <w:rsid w:val="00CA78B1"/>
    <w:rsid w:val="00CA7A64"/>
    <w:rsid w:val="00CB1DC9"/>
    <w:rsid w:val="00CB263F"/>
    <w:rsid w:val="00CB32C4"/>
    <w:rsid w:val="00CB4CFA"/>
    <w:rsid w:val="00CB4FB2"/>
    <w:rsid w:val="00CB639C"/>
    <w:rsid w:val="00CB6788"/>
    <w:rsid w:val="00CB6797"/>
    <w:rsid w:val="00CB7BEC"/>
    <w:rsid w:val="00CC0CF8"/>
    <w:rsid w:val="00CC1251"/>
    <w:rsid w:val="00CC14AA"/>
    <w:rsid w:val="00CC3240"/>
    <w:rsid w:val="00CC391B"/>
    <w:rsid w:val="00CC3EC2"/>
    <w:rsid w:val="00CC4500"/>
    <w:rsid w:val="00CC624E"/>
    <w:rsid w:val="00CC7201"/>
    <w:rsid w:val="00CC753E"/>
    <w:rsid w:val="00CC759C"/>
    <w:rsid w:val="00CC78D4"/>
    <w:rsid w:val="00CD01FF"/>
    <w:rsid w:val="00CD08F5"/>
    <w:rsid w:val="00CD0E3E"/>
    <w:rsid w:val="00CD1A1F"/>
    <w:rsid w:val="00CD2001"/>
    <w:rsid w:val="00CD2249"/>
    <w:rsid w:val="00CD2935"/>
    <w:rsid w:val="00CD29B6"/>
    <w:rsid w:val="00CD324A"/>
    <w:rsid w:val="00CD5352"/>
    <w:rsid w:val="00CD53E9"/>
    <w:rsid w:val="00CD53ED"/>
    <w:rsid w:val="00CD56EC"/>
    <w:rsid w:val="00CD63CD"/>
    <w:rsid w:val="00CD7147"/>
    <w:rsid w:val="00CD762D"/>
    <w:rsid w:val="00CD7A90"/>
    <w:rsid w:val="00CE09D6"/>
    <w:rsid w:val="00CE0FBA"/>
    <w:rsid w:val="00CE189B"/>
    <w:rsid w:val="00CE1E02"/>
    <w:rsid w:val="00CE3FED"/>
    <w:rsid w:val="00CE457E"/>
    <w:rsid w:val="00CE4C65"/>
    <w:rsid w:val="00CE4F33"/>
    <w:rsid w:val="00CE545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529"/>
    <w:rsid w:val="00D02DF7"/>
    <w:rsid w:val="00D0520F"/>
    <w:rsid w:val="00D05A26"/>
    <w:rsid w:val="00D05E5A"/>
    <w:rsid w:val="00D065D6"/>
    <w:rsid w:val="00D06C8B"/>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2843"/>
    <w:rsid w:val="00D428F1"/>
    <w:rsid w:val="00D43160"/>
    <w:rsid w:val="00D43202"/>
    <w:rsid w:val="00D43813"/>
    <w:rsid w:val="00D45622"/>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3872"/>
    <w:rsid w:val="00D742CB"/>
    <w:rsid w:val="00D7512C"/>
    <w:rsid w:val="00D75E63"/>
    <w:rsid w:val="00D75F7C"/>
    <w:rsid w:val="00D7628C"/>
    <w:rsid w:val="00D76E2E"/>
    <w:rsid w:val="00D76ED2"/>
    <w:rsid w:val="00D7730B"/>
    <w:rsid w:val="00D80F19"/>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35AF"/>
    <w:rsid w:val="00D93818"/>
    <w:rsid w:val="00D93AF7"/>
    <w:rsid w:val="00D94112"/>
    <w:rsid w:val="00D94A66"/>
    <w:rsid w:val="00D95232"/>
    <w:rsid w:val="00D957BD"/>
    <w:rsid w:val="00D95AAD"/>
    <w:rsid w:val="00D96229"/>
    <w:rsid w:val="00D968BD"/>
    <w:rsid w:val="00D96EE1"/>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9D9"/>
    <w:rsid w:val="00DB4D86"/>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D099F"/>
    <w:rsid w:val="00DD6B77"/>
    <w:rsid w:val="00DD7322"/>
    <w:rsid w:val="00DE0B9C"/>
    <w:rsid w:val="00DE11AB"/>
    <w:rsid w:val="00DE1A4F"/>
    <w:rsid w:val="00DE1E94"/>
    <w:rsid w:val="00DE2557"/>
    <w:rsid w:val="00DE4E29"/>
    <w:rsid w:val="00DE511B"/>
    <w:rsid w:val="00DE577B"/>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112B5"/>
    <w:rsid w:val="00E11F9E"/>
    <w:rsid w:val="00E132BE"/>
    <w:rsid w:val="00E13957"/>
    <w:rsid w:val="00E13DFE"/>
    <w:rsid w:val="00E14E9B"/>
    <w:rsid w:val="00E15344"/>
    <w:rsid w:val="00E15E29"/>
    <w:rsid w:val="00E15F16"/>
    <w:rsid w:val="00E1727F"/>
    <w:rsid w:val="00E17E37"/>
    <w:rsid w:val="00E20183"/>
    <w:rsid w:val="00E20872"/>
    <w:rsid w:val="00E20A1D"/>
    <w:rsid w:val="00E20FC1"/>
    <w:rsid w:val="00E21E78"/>
    <w:rsid w:val="00E2230C"/>
    <w:rsid w:val="00E235D2"/>
    <w:rsid w:val="00E23B82"/>
    <w:rsid w:val="00E2411E"/>
    <w:rsid w:val="00E278EA"/>
    <w:rsid w:val="00E27AC0"/>
    <w:rsid w:val="00E31107"/>
    <w:rsid w:val="00E312DB"/>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2A62"/>
    <w:rsid w:val="00E92BC7"/>
    <w:rsid w:val="00E93E7A"/>
    <w:rsid w:val="00E9471C"/>
    <w:rsid w:val="00E94EBA"/>
    <w:rsid w:val="00E94F3A"/>
    <w:rsid w:val="00E951E3"/>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44EE"/>
    <w:rsid w:val="00ED5C56"/>
    <w:rsid w:val="00ED7017"/>
    <w:rsid w:val="00ED758E"/>
    <w:rsid w:val="00ED7B4B"/>
    <w:rsid w:val="00EE03EC"/>
    <w:rsid w:val="00EE0EF8"/>
    <w:rsid w:val="00EE1528"/>
    <w:rsid w:val="00EE1FC7"/>
    <w:rsid w:val="00EE2903"/>
    <w:rsid w:val="00EE330C"/>
    <w:rsid w:val="00EE4DA8"/>
    <w:rsid w:val="00EE4FE6"/>
    <w:rsid w:val="00EE6A91"/>
    <w:rsid w:val="00EE707D"/>
    <w:rsid w:val="00EE7152"/>
    <w:rsid w:val="00EE7EC4"/>
    <w:rsid w:val="00EF0181"/>
    <w:rsid w:val="00EF2695"/>
    <w:rsid w:val="00EF2A62"/>
    <w:rsid w:val="00EF31CC"/>
    <w:rsid w:val="00EF3768"/>
    <w:rsid w:val="00EF449C"/>
    <w:rsid w:val="00EF4B75"/>
    <w:rsid w:val="00EF507C"/>
    <w:rsid w:val="00EF50F9"/>
    <w:rsid w:val="00F01214"/>
    <w:rsid w:val="00F0359D"/>
    <w:rsid w:val="00F063FE"/>
    <w:rsid w:val="00F06B2B"/>
    <w:rsid w:val="00F07FA3"/>
    <w:rsid w:val="00F07FF6"/>
    <w:rsid w:val="00F106FF"/>
    <w:rsid w:val="00F11286"/>
    <w:rsid w:val="00F11F5F"/>
    <w:rsid w:val="00F122C8"/>
    <w:rsid w:val="00F1332B"/>
    <w:rsid w:val="00F13D80"/>
    <w:rsid w:val="00F1425F"/>
    <w:rsid w:val="00F1656E"/>
    <w:rsid w:val="00F16F6C"/>
    <w:rsid w:val="00F2210C"/>
    <w:rsid w:val="00F225AE"/>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D84"/>
    <w:rsid w:val="00F40252"/>
    <w:rsid w:val="00F4081D"/>
    <w:rsid w:val="00F40C17"/>
    <w:rsid w:val="00F41A0F"/>
    <w:rsid w:val="00F41FEF"/>
    <w:rsid w:val="00F42BB3"/>
    <w:rsid w:val="00F42C07"/>
    <w:rsid w:val="00F438EF"/>
    <w:rsid w:val="00F4393C"/>
    <w:rsid w:val="00F44DEF"/>
    <w:rsid w:val="00F45055"/>
    <w:rsid w:val="00F45B63"/>
    <w:rsid w:val="00F45CA7"/>
    <w:rsid w:val="00F47CD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C99"/>
    <w:rsid w:val="00F710DA"/>
    <w:rsid w:val="00F71719"/>
    <w:rsid w:val="00F71CBF"/>
    <w:rsid w:val="00F7271E"/>
    <w:rsid w:val="00F72BA3"/>
    <w:rsid w:val="00F7371D"/>
    <w:rsid w:val="00F7405D"/>
    <w:rsid w:val="00F7422C"/>
    <w:rsid w:val="00F74C24"/>
    <w:rsid w:val="00F751B1"/>
    <w:rsid w:val="00F761CD"/>
    <w:rsid w:val="00F762E3"/>
    <w:rsid w:val="00F764C5"/>
    <w:rsid w:val="00F81574"/>
    <w:rsid w:val="00F82F54"/>
    <w:rsid w:val="00F82F7C"/>
    <w:rsid w:val="00F85277"/>
    <w:rsid w:val="00F86301"/>
    <w:rsid w:val="00F87425"/>
    <w:rsid w:val="00F87B90"/>
    <w:rsid w:val="00F90EA8"/>
    <w:rsid w:val="00F93239"/>
    <w:rsid w:val="00F936CB"/>
    <w:rsid w:val="00F9394D"/>
    <w:rsid w:val="00F95266"/>
    <w:rsid w:val="00F95B31"/>
    <w:rsid w:val="00F969F6"/>
    <w:rsid w:val="00F97B7C"/>
    <w:rsid w:val="00FA0050"/>
    <w:rsid w:val="00FA02D9"/>
    <w:rsid w:val="00FA15B8"/>
    <w:rsid w:val="00FA16D2"/>
    <w:rsid w:val="00FA17D0"/>
    <w:rsid w:val="00FA2404"/>
    <w:rsid w:val="00FA3626"/>
    <w:rsid w:val="00FA4360"/>
    <w:rsid w:val="00FA479E"/>
    <w:rsid w:val="00FA4917"/>
    <w:rsid w:val="00FA51EA"/>
    <w:rsid w:val="00FA6CDF"/>
    <w:rsid w:val="00FA71D9"/>
    <w:rsid w:val="00FA758C"/>
    <w:rsid w:val="00FA77E6"/>
    <w:rsid w:val="00FB0071"/>
    <w:rsid w:val="00FB0157"/>
    <w:rsid w:val="00FB150E"/>
    <w:rsid w:val="00FB1F5C"/>
    <w:rsid w:val="00FB433F"/>
    <w:rsid w:val="00FB4B86"/>
    <w:rsid w:val="00FB5751"/>
    <w:rsid w:val="00FB5E1D"/>
    <w:rsid w:val="00FB623A"/>
    <w:rsid w:val="00FB6367"/>
    <w:rsid w:val="00FB65CB"/>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2"/>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3"/>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4"/>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2"/>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3"/>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4"/>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50A99C-B463-4A8E-B9E9-93E86BC29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76</Pages>
  <Words>19928</Words>
  <Characters>113592</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5</cp:revision>
  <cp:lastPrinted>2016-12-23T12:54:00Z</cp:lastPrinted>
  <dcterms:created xsi:type="dcterms:W3CDTF">2016-12-23T09:28:00Z</dcterms:created>
  <dcterms:modified xsi:type="dcterms:W3CDTF">2016-12-28T11:23:00Z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